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8E34C7">
        <w:tc>
          <w:tcPr>
            <w:tcW w:w="1620" w:type="dxa"/>
            <w:tcBorders>
              <w:bottom w:val="single" w:sz="4" w:space="0" w:color="auto"/>
            </w:tcBorders>
            <w:shd w:val="clear" w:color="auto" w:fill="FFFFFF"/>
            <w:vAlign w:val="center"/>
          </w:tcPr>
          <w:p w14:paraId="1DB23675" w14:textId="77777777" w:rsidR="00067FE2" w:rsidRDefault="00067FE2" w:rsidP="008E34C7">
            <w:pPr>
              <w:pStyle w:val="Header"/>
              <w:spacing w:before="120" w:after="120"/>
            </w:pPr>
            <w:r>
              <w:t>NPRR Number</w:t>
            </w:r>
          </w:p>
        </w:tc>
        <w:tc>
          <w:tcPr>
            <w:tcW w:w="1260" w:type="dxa"/>
            <w:tcBorders>
              <w:bottom w:val="single" w:sz="4" w:space="0" w:color="auto"/>
            </w:tcBorders>
            <w:vAlign w:val="center"/>
          </w:tcPr>
          <w:p w14:paraId="58DFDEEC" w14:textId="26A829E3" w:rsidR="00067FE2" w:rsidRDefault="00394F55" w:rsidP="0062429E">
            <w:pPr>
              <w:pStyle w:val="Header"/>
              <w:spacing w:before="120" w:after="120"/>
              <w:jc w:val="center"/>
            </w:pPr>
            <w:hyperlink r:id="rId8" w:history="1">
              <w:r>
                <w:rPr>
                  <w:rStyle w:val="Hyperlink"/>
                  <w:rFonts w:cs="Arial"/>
                </w:rPr>
                <w:t>1280</w:t>
              </w:r>
            </w:hyperlink>
          </w:p>
        </w:tc>
        <w:tc>
          <w:tcPr>
            <w:tcW w:w="900" w:type="dxa"/>
            <w:tcBorders>
              <w:bottom w:val="single" w:sz="4" w:space="0" w:color="auto"/>
            </w:tcBorders>
            <w:shd w:val="clear" w:color="auto" w:fill="FFFFFF"/>
            <w:vAlign w:val="center"/>
          </w:tcPr>
          <w:p w14:paraId="1F77FB52" w14:textId="77777777" w:rsidR="00067FE2" w:rsidRDefault="00067FE2" w:rsidP="008E34C7">
            <w:pPr>
              <w:pStyle w:val="Header"/>
              <w:spacing w:before="120" w:after="120"/>
            </w:pPr>
            <w:r>
              <w:t>NPRR Title</w:t>
            </w:r>
          </w:p>
        </w:tc>
        <w:tc>
          <w:tcPr>
            <w:tcW w:w="6660" w:type="dxa"/>
            <w:tcBorders>
              <w:bottom w:val="single" w:sz="4" w:space="0" w:color="auto"/>
            </w:tcBorders>
            <w:vAlign w:val="center"/>
          </w:tcPr>
          <w:p w14:paraId="58F14EBB" w14:textId="262C5A48" w:rsidR="00067FE2" w:rsidRDefault="00AD5FFF" w:rsidP="008E34C7">
            <w:pPr>
              <w:pStyle w:val="Header"/>
              <w:spacing w:before="120" w:after="120"/>
            </w:pPr>
            <w:r>
              <w:t>Establish</w:t>
            </w:r>
            <w:r w:rsidR="0077521D">
              <w:t xml:space="preserve"> </w:t>
            </w:r>
            <w:r w:rsidR="006037F6">
              <w:t xml:space="preserve">Process </w:t>
            </w:r>
            <w:r w:rsidR="00E1263E" w:rsidRPr="00E1263E">
              <w:t>for Permanent Bypass of Series Capacitor</w:t>
            </w:r>
          </w:p>
        </w:tc>
      </w:tr>
      <w:tr w:rsidR="008E34C7" w14:paraId="07A3BD60" w14:textId="77777777" w:rsidTr="008E34C7">
        <w:tc>
          <w:tcPr>
            <w:tcW w:w="1620" w:type="dxa"/>
            <w:tcBorders>
              <w:top w:val="single" w:sz="4" w:space="0" w:color="auto"/>
              <w:left w:val="nil"/>
              <w:bottom w:val="single" w:sz="4" w:space="0" w:color="auto"/>
              <w:right w:val="nil"/>
            </w:tcBorders>
            <w:shd w:val="clear" w:color="auto" w:fill="FFFFFF"/>
            <w:vAlign w:val="center"/>
          </w:tcPr>
          <w:p w14:paraId="40D15EEC" w14:textId="77777777" w:rsidR="008E34C7" w:rsidRDefault="008E34C7" w:rsidP="00F44236">
            <w:pPr>
              <w:pStyle w:val="Header"/>
            </w:pPr>
          </w:p>
        </w:tc>
        <w:tc>
          <w:tcPr>
            <w:tcW w:w="1260" w:type="dxa"/>
            <w:tcBorders>
              <w:top w:val="single" w:sz="4" w:space="0" w:color="auto"/>
              <w:left w:val="nil"/>
              <w:bottom w:val="single" w:sz="4" w:space="0" w:color="auto"/>
              <w:right w:val="nil"/>
            </w:tcBorders>
            <w:vAlign w:val="center"/>
          </w:tcPr>
          <w:p w14:paraId="157EE9BB" w14:textId="77777777" w:rsidR="008E34C7" w:rsidRDefault="008E34C7" w:rsidP="00F44236">
            <w:pPr>
              <w:pStyle w:val="Header"/>
            </w:pPr>
          </w:p>
          <w:p w14:paraId="3B3365AB" w14:textId="77777777" w:rsidR="008E34C7" w:rsidRDefault="008E34C7" w:rsidP="00F44236">
            <w:pPr>
              <w:pStyle w:val="Header"/>
            </w:pPr>
          </w:p>
        </w:tc>
        <w:tc>
          <w:tcPr>
            <w:tcW w:w="900" w:type="dxa"/>
            <w:tcBorders>
              <w:top w:val="single" w:sz="4" w:space="0" w:color="auto"/>
              <w:left w:val="nil"/>
              <w:bottom w:val="single" w:sz="4" w:space="0" w:color="auto"/>
              <w:right w:val="nil"/>
            </w:tcBorders>
            <w:shd w:val="clear" w:color="auto" w:fill="FFFFFF"/>
            <w:vAlign w:val="center"/>
          </w:tcPr>
          <w:p w14:paraId="3DD0141C" w14:textId="77777777" w:rsidR="008E34C7" w:rsidRDefault="008E34C7" w:rsidP="00F44236">
            <w:pPr>
              <w:pStyle w:val="Header"/>
            </w:pPr>
          </w:p>
        </w:tc>
        <w:tc>
          <w:tcPr>
            <w:tcW w:w="6660" w:type="dxa"/>
            <w:tcBorders>
              <w:top w:val="single" w:sz="4" w:space="0" w:color="auto"/>
              <w:left w:val="nil"/>
              <w:bottom w:val="single" w:sz="4" w:space="0" w:color="auto"/>
              <w:right w:val="nil"/>
            </w:tcBorders>
            <w:vAlign w:val="center"/>
          </w:tcPr>
          <w:p w14:paraId="72A0387B" w14:textId="77777777" w:rsidR="008E34C7" w:rsidRDefault="008E34C7" w:rsidP="00F44236">
            <w:pPr>
              <w:pStyle w:val="Header"/>
            </w:pPr>
          </w:p>
        </w:tc>
      </w:tr>
      <w:tr w:rsidR="00067FE2" w:rsidRPr="00E01925" w14:paraId="398BCBF4" w14:textId="77777777" w:rsidTr="008E34C7">
        <w:trPr>
          <w:trHeight w:val="518"/>
        </w:trPr>
        <w:tc>
          <w:tcPr>
            <w:tcW w:w="2880" w:type="dxa"/>
            <w:gridSpan w:val="2"/>
            <w:tcBorders>
              <w:top w:val="single" w:sz="4" w:space="0" w:color="auto"/>
              <w:bottom w:val="single" w:sz="4" w:space="0" w:color="auto"/>
            </w:tcBorders>
            <w:shd w:val="clear" w:color="auto" w:fill="FFFFFF"/>
            <w:vAlign w:val="center"/>
          </w:tcPr>
          <w:p w14:paraId="3A20C7F8" w14:textId="2287AAE8" w:rsidR="00067FE2" w:rsidRPr="00E01925" w:rsidRDefault="00067FE2" w:rsidP="008F4ADB">
            <w:pPr>
              <w:pStyle w:val="Header"/>
              <w:spacing w:before="120" w:after="120"/>
              <w:rPr>
                <w:bCs w:val="0"/>
              </w:rPr>
            </w:pPr>
            <w:r w:rsidRPr="00E01925">
              <w:rPr>
                <w:bCs w:val="0"/>
              </w:rPr>
              <w:t xml:space="preserve">Date </w:t>
            </w:r>
            <w:r w:rsidR="008F4ADB">
              <w:rPr>
                <w:bCs w:val="0"/>
              </w:rPr>
              <w:t>of Decision</w:t>
            </w:r>
          </w:p>
        </w:tc>
        <w:tc>
          <w:tcPr>
            <w:tcW w:w="7560" w:type="dxa"/>
            <w:gridSpan w:val="2"/>
            <w:tcBorders>
              <w:top w:val="single" w:sz="4" w:space="0" w:color="auto"/>
              <w:bottom w:val="single" w:sz="4" w:space="0" w:color="auto"/>
            </w:tcBorders>
            <w:vAlign w:val="center"/>
          </w:tcPr>
          <w:p w14:paraId="16A45634" w14:textId="5D319D87" w:rsidR="00067FE2" w:rsidRPr="00E01925" w:rsidRDefault="00AC6610" w:rsidP="008F4ADB">
            <w:pPr>
              <w:pStyle w:val="NormalArial"/>
              <w:spacing w:before="120" w:after="120"/>
            </w:pPr>
            <w:r>
              <w:t xml:space="preserve">July </w:t>
            </w:r>
            <w:r w:rsidR="0062429E">
              <w:t>2</w:t>
            </w:r>
            <w:r w:rsidR="00EC1007">
              <w:t>8</w:t>
            </w:r>
            <w:r w:rsidR="00394F55">
              <w:t>, 2025</w:t>
            </w:r>
          </w:p>
        </w:tc>
      </w:tr>
      <w:tr w:rsidR="008E34C7" w:rsidRPr="00E01925" w14:paraId="13BF1CB7" w14:textId="77777777" w:rsidTr="008E34C7">
        <w:trPr>
          <w:trHeight w:val="518"/>
        </w:trPr>
        <w:tc>
          <w:tcPr>
            <w:tcW w:w="2880" w:type="dxa"/>
            <w:gridSpan w:val="2"/>
            <w:tcBorders>
              <w:top w:val="single" w:sz="4" w:space="0" w:color="auto"/>
              <w:left w:val="nil"/>
              <w:bottom w:val="single" w:sz="4" w:space="0" w:color="auto"/>
              <w:right w:val="nil"/>
            </w:tcBorders>
            <w:shd w:val="clear" w:color="auto" w:fill="FFFFFF"/>
            <w:vAlign w:val="center"/>
          </w:tcPr>
          <w:p w14:paraId="6AC1358F" w14:textId="77777777" w:rsidR="008E34C7" w:rsidRPr="00E01925" w:rsidRDefault="008E34C7" w:rsidP="008F4ADB">
            <w:pPr>
              <w:pStyle w:val="Header"/>
              <w:spacing w:before="120" w:after="120"/>
              <w:rPr>
                <w:bCs w:val="0"/>
              </w:rPr>
            </w:pPr>
          </w:p>
        </w:tc>
        <w:tc>
          <w:tcPr>
            <w:tcW w:w="7560" w:type="dxa"/>
            <w:gridSpan w:val="2"/>
            <w:tcBorders>
              <w:top w:val="single" w:sz="4" w:space="0" w:color="auto"/>
              <w:left w:val="nil"/>
              <w:bottom w:val="single" w:sz="4" w:space="0" w:color="auto"/>
              <w:right w:val="nil"/>
            </w:tcBorders>
            <w:vAlign w:val="center"/>
          </w:tcPr>
          <w:p w14:paraId="1130AF3B" w14:textId="77777777" w:rsidR="008E34C7" w:rsidRDefault="008E34C7" w:rsidP="008F4ADB">
            <w:pPr>
              <w:pStyle w:val="NormalArial"/>
              <w:spacing w:before="120" w:after="120"/>
            </w:pPr>
          </w:p>
        </w:tc>
      </w:tr>
      <w:tr w:rsidR="008E34C7" w14:paraId="528C1269" w14:textId="77777777" w:rsidTr="008E34C7">
        <w:trPr>
          <w:trHeight w:val="161"/>
        </w:trPr>
        <w:tc>
          <w:tcPr>
            <w:tcW w:w="10440" w:type="dxa"/>
            <w:gridSpan w:val="4"/>
            <w:tcBorders>
              <w:top w:val="single" w:sz="4" w:space="0" w:color="auto"/>
              <w:bottom w:val="single" w:sz="4" w:space="0" w:color="auto"/>
            </w:tcBorders>
            <w:shd w:val="clear" w:color="auto" w:fill="FFFFFF"/>
            <w:vAlign w:val="center"/>
          </w:tcPr>
          <w:p w14:paraId="2310B212" w14:textId="240BA172" w:rsidR="008E34C7" w:rsidRPr="008E34C7" w:rsidRDefault="008E34C7" w:rsidP="008E34C7">
            <w:pPr>
              <w:pStyle w:val="NormalArial"/>
              <w:spacing w:before="120" w:after="120"/>
              <w:jc w:val="center"/>
              <w:rPr>
                <w:b/>
                <w:bCs/>
              </w:rPr>
            </w:pPr>
            <w:r w:rsidRPr="008E34C7">
              <w:rPr>
                <w:b/>
                <w:bCs/>
              </w:rPr>
              <w:t>Submitter’s Information</w:t>
            </w:r>
          </w:p>
        </w:tc>
      </w:tr>
      <w:tr w:rsidR="0062429E" w14:paraId="1939CD6D"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41A1E631" w14:textId="32C10032" w:rsidR="0062429E" w:rsidRDefault="0062429E" w:rsidP="0062429E">
            <w:pPr>
              <w:pStyle w:val="Header"/>
              <w:spacing w:before="120" w:after="120"/>
            </w:pPr>
            <w:r w:rsidRPr="00EC55B3">
              <w:t>Name</w:t>
            </w:r>
          </w:p>
        </w:tc>
        <w:tc>
          <w:tcPr>
            <w:tcW w:w="7560" w:type="dxa"/>
            <w:gridSpan w:val="2"/>
            <w:tcBorders>
              <w:top w:val="single" w:sz="4" w:space="0" w:color="auto"/>
            </w:tcBorders>
            <w:vAlign w:val="center"/>
          </w:tcPr>
          <w:p w14:paraId="7B08BCA4" w14:textId="218EC4EA" w:rsidR="0062429E" w:rsidRPr="00FB509B" w:rsidRDefault="0062429E" w:rsidP="0062429E">
            <w:pPr>
              <w:pStyle w:val="NormalArial"/>
              <w:spacing w:before="120" w:after="120"/>
            </w:pPr>
            <w:r w:rsidRPr="001F1F77">
              <w:t>Nihal Mohan / Aditi Upadhyay &amp; Constance McDaniel Wyman / Erin Rasmussen / Mary Berkley</w:t>
            </w:r>
          </w:p>
        </w:tc>
      </w:tr>
      <w:tr w:rsidR="0062429E" w14:paraId="293C9EF8"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50073975" w14:textId="313154A2" w:rsidR="0062429E" w:rsidRDefault="0062429E" w:rsidP="0062429E">
            <w:pPr>
              <w:pStyle w:val="Header"/>
              <w:spacing w:before="120" w:after="120"/>
            </w:pPr>
            <w:r w:rsidRPr="00EC55B3">
              <w:t>E-mail Address</w:t>
            </w:r>
          </w:p>
        </w:tc>
        <w:tc>
          <w:tcPr>
            <w:tcW w:w="7560" w:type="dxa"/>
            <w:gridSpan w:val="2"/>
            <w:tcBorders>
              <w:top w:val="single" w:sz="4" w:space="0" w:color="auto"/>
            </w:tcBorders>
            <w:vAlign w:val="center"/>
          </w:tcPr>
          <w:p w14:paraId="403415FF" w14:textId="134B65F3" w:rsidR="0062429E" w:rsidRPr="00FB509B" w:rsidRDefault="0062429E" w:rsidP="0062429E">
            <w:pPr>
              <w:pStyle w:val="NormalArial"/>
              <w:spacing w:before="120" w:after="120"/>
            </w:pPr>
            <w:hyperlink r:id="rId9" w:history="1">
              <w:r w:rsidRPr="00BA354E">
                <w:rPr>
                  <w:rStyle w:val="Hyperlink"/>
                </w:rPr>
                <w:t>Nihal.mohan@lonestar-transmission.com</w:t>
              </w:r>
            </w:hyperlink>
            <w:r>
              <w:rPr>
                <w:rStyle w:val="Hyperlink"/>
              </w:rPr>
              <w:t xml:space="preserve">; </w:t>
            </w:r>
            <w:hyperlink r:id="rId10" w:history="1">
              <w:r w:rsidRPr="00BA354E">
                <w:rPr>
                  <w:rStyle w:val="Hyperlink"/>
                </w:rPr>
                <w:t>aditi.upadhyay@lonestar-transmission.com</w:t>
              </w:r>
            </w:hyperlink>
            <w:r>
              <w:rPr>
                <w:rStyle w:val="Hyperlink"/>
              </w:rPr>
              <w:t xml:space="preserve">; </w:t>
            </w:r>
            <w:hyperlink r:id="rId11" w:history="1">
              <w:r w:rsidRPr="00BA354E">
                <w:rPr>
                  <w:rStyle w:val="Hyperlink"/>
                </w:rPr>
                <w:t>cmcdanielwyman@aep.com</w:t>
              </w:r>
            </w:hyperlink>
            <w:r>
              <w:rPr>
                <w:rStyle w:val="Hyperlink"/>
              </w:rPr>
              <w:t xml:space="preserve">; </w:t>
            </w:r>
            <w:r w:rsidRPr="00BF4D43">
              <w:rPr>
                <w:rStyle w:val="Hyperlink"/>
              </w:rPr>
              <w:t>ejrasmussen@aep.com</w:t>
            </w:r>
            <w:r>
              <w:rPr>
                <w:rStyle w:val="Hyperlink"/>
              </w:rPr>
              <w:t>;</w:t>
            </w:r>
            <w:r w:rsidRPr="00BF4D43">
              <w:rPr>
                <w:rStyle w:val="Hyperlink"/>
              </w:rPr>
              <w:t xml:space="preserve"> </w:t>
            </w:r>
            <w:r w:rsidRPr="00271C62">
              <w:rPr>
                <w:rStyle w:val="Hyperlink"/>
              </w:rPr>
              <w:t>msberkley@aep.com</w:t>
            </w:r>
          </w:p>
        </w:tc>
      </w:tr>
      <w:tr w:rsidR="0062429E" w14:paraId="5D262CEE"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5FF0A0E6" w14:textId="4C8895DB" w:rsidR="0062429E" w:rsidRDefault="0062429E" w:rsidP="0062429E">
            <w:pPr>
              <w:pStyle w:val="Header"/>
              <w:spacing w:before="120" w:after="120"/>
            </w:pPr>
            <w:r w:rsidRPr="00EC55B3">
              <w:t>Company</w:t>
            </w:r>
          </w:p>
        </w:tc>
        <w:tc>
          <w:tcPr>
            <w:tcW w:w="7560" w:type="dxa"/>
            <w:gridSpan w:val="2"/>
            <w:tcBorders>
              <w:top w:val="single" w:sz="4" w:space="0" w:color="auto"/>
            </w:tcBorders>
            <w:vAlign w:val="center"/>
          </w:tcPr>
          <w:p w14:paraId="2D597D3C" w14:textId="701B5EE8" w:rsidR="0062429E" w:rsidRPr="00FB509B" w:rsidRDefault="0062429E" w:rsidP="0062429E">
            <w:pPr>
              <w:pStyle w:val="NormalArial"/>
              <w:spacing w:before="120" w:after="120"/>
            </w:pPr>
            <w:r w:rsidRPr="001F1F77">
              <w:t>Lone Star Transmission, LLC (L</w:t>
            </w:r>
            <w:r>
              <w:t>ST</w:t>
            </w:r>
            <w:r w:rsidRPr="001F1F77">
              <w:t>) &amp; American Electric Power (AEP)</w:t>
            </w:r>
          </w:p>
        </w:tc>
      </w:tr>
      <w:tr w:rsidR="0062429E" w14:paraId="21F8C384" w14:textId="77777777" w:rsidTr="008E34C7">
        <w:trPr>
          <w:trHeight w:val="359"/>
        </w:trPr>
        <w:tc>
          <w:tcPr>
            <w:tcW w:w="2880" w:type="dxa"/>
            <w:gridSpan w:val="2"/>
            <w:tcBorders>
              <w:top w:val="single" w:sz="4" w:space="0" w:color="auto"/>
              <w:bottom w:val="single" w:sz="4" w:space="0" w:color="auto"/>
            </w:tcBorders>
            <w:shd w:val="clear" w:color="auto" w:fill="FFFFFF"/>
            <w:vAlign w:val="center"/>
          </w:tcPr>
          <w:p w14:paraId="115E7176" w14:textId="2EE9C595" w:rsidR="0062429E" w:rsidRDefault="0062429E" w:rsidP="0062429E">
            <w:pPr>
              <w:pStyle w:val="Header"/>
              <w:spacing w:before="120" w:after="120"/>
            </w:pPr>
            <w:r w:rsidRPr="00EC55B3">
              <w:t>Phone Number</w:t>
            </w:r>
          </w:p>
        </w:tc>
        <w:tc>
          <w:tcPr>
            <w:tcW w:w="7560" w:type="dxa"/>
            <w:gridSpan w:val="2"/>
            <w:tcBorders>
              <w:top w:val="single" w:sz="4" w:space="0" w:color="auto"/>
              <w:bottom w:val="single" w:sz="4" w:space="0" w:color="auto"/>
            </w:tcBorders>
            <w:vAlign w:val="center"/>
          </w:tcPr>
          <w:p w14:paraId="6F3366B9" w14:textId="6A021C01" w:rsidR="0062429E" w:rsidRPr="00FB509B" w:rsidRDefault="0062429E" w:rsidP="0062429E">
            <w:pPr>
              <w:pStyle w:val="NormalArial"/>
              <w:spacing w:before="120" w:after="120"/>
            </w:pPr>
            <w:r>
              <w:t>LST:</w:t>
            </w:r>
            <w:r w:rsidRPr="001F1F77">
              <w:t>(</w:t>
            </w:r>
            <w:r w:rsidRPr="000741F0">
              <w:t>561) 603-3970 / (512) 599-2603</w:t>
            </w:r>
            <w:r>
              <w:t>; AEP: (</w:t>
            </w:r>
            <w:r w:rsidRPr="00BF4D43">
              <w:t>614</w:t>
            </w:r>
            <w:r>
              <w:t xml:space="preserve">) </w:t>
            </w:r>
            <w:r w:rsidRPr="00BF4D43">
              <w:t>716-2434</w:t>
            </w:r>
            <w:r>
              <w:t xml:space="preserve"> / (918) 606-7106</w:t>
            </w:r>
          </w:p>
        </w:tc>
      </w:tr>
      <w:tr w:rsidR="0062429E" w14:paraId="0756ED73" w14:textId="77777777" w:rsidTr="008E34C7">
        <w:trPr>
          <w:trHeight w:val="35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2447FF" w14:textId="594DA27E" w:rsidR="0062429E" w:rsidRDefault="0062429E" w:rsidP="0062429E">
            <w:pPr>
              <w:pStyle w:val="Header"/>
              <w:spacing w:before="120" w:after="120"/>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EAEB70" w14:textId="0F35099F" w:rsidR="0062429E" w:rsidRPr="00FB509B" w:rsidRDefault="0062429E" w:rsidP="0062429E">
            <w:pPr>
              <w:pStyle w:val="NormalArial"/>
              <w:spacing w:before="120" w:after="120"/>
            </w:pPr>
            <w:r w:rsidRPr="001F1F77">
              <w:t>Investor-Owned Utility (IOU)</w:t>
            </w:r>
          </w:p>
        </w:tc>
      </w:tr>
    </w:tbl>
    <w:p w14:paraId="12CAAF54" w14:textId="77777777" w:rsidR="00767662" w:rsidRDefault="00767662" w:rsidP="0076766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7662" w14:paraId="27F6A050" w14:textId="77777777" w:rsidTr="000256BA">
        <w:trPr>
          <w:trHeight w:val="350"/>
        </w:trPr>
        <w:tc>
          <w:tcPr>
            <w:tcW w:w="10440" w:type="dxa"/>
            <w:tcBorders>
              <w:bottom w:val="single" w:sz="4" w:space="0" w:color="auto"/>
            </w:tcBorders>
            <w:shd w:val="clear" w:color="auto" w:fill="FFFFFF"/>
            <w:vAlign w:val="center"/>
          </w:tcPr>
          <w:p w14:paraId="04B4D25B" w14:textId="77777777" w:rsidR="00767662" w:rsidRDefault="00767662" w:rsidP="000256BA">
            <w:pPr>
              <w:pStyle w:val="Header"/>
              <w:jc w:val="center"/>
            </w:pPr>
            <w:r>
              <w:t>Comments</w:t>
            </w:r>
          </w:p>
        </w:tc>
      </w:tr>
    </w:tbl>
    <w:p w14:paraId="135E7D5D" w14:textId="62708489" w:rsidR="0062429E" w:rsidRDefault="0062429E" w:rsidP="0062429E">
      <w:pPr>
        <w:pStyle w:val="NormalArial"/>
        <w:spacing w:before="120" w:after="120"/>
        <w:jc w:val="both"/>
      </w:pPr>
      <w:r>
        <w:t xml:space="preserve">Lone Star Transmission (LST) and American Electric Power (AEP), for AEP Texas and ETT, appreciate the opportunity to provide formal comments regarding Nodal Protocol Revision Request (NPRR) 1280. </w:t>
      </w:r>
      <w:r w:rsidR="001D1441">
        <w:t xml:space="preserve"> </w:t>
      </w:r>
      <w:r w:rsidRPr="001F1F77">
        <w:t>These comments are filed on top of</w:t>
      </w:r>
      <w:r w:rsidR="001D1441">
        <w:t xml:space="preserve"> the 7/8/25 TIEC </w:t>
      </w:r>
      <w:r w:rsidRPr="001F1F77">
        <w:t xml:space="preserve">comments. </w:t>
      </w:r>
      <w:r w:rsidR="001D1441">
        <w:t xml:space="preserve"> </w:t>
      </w:r>
      <w:r>
        <w:t>While both organizations support the establishment of a formal review process for proposals to permanently bypass series capacitors, LST and AEP respectfully submit that NPRR1280 requires additional specificity, and LST and AEP seek to address the comments made by TIEC regarding economic analysis of these projects.</w:t>
      </w:r>
    </w:p>
    <w:p w14:paraId="2AFC1208" w14:textId="77777777" w:rsidR="0062429E" w:rsidRDefault="0062429E" w:rsidP="0062429E">
      <w:pPr>
        <w:pStyle w:val="NormalArial"/>
        <w:spacing w:before="120" w:after="120"/>
        <w:jc w:val="both"/>
      </w:pPr>
      <w:r>
        <w:t>LST and AEP offer additional language concerning the justification for this capacitor bank bypassing process to enhance the clarity and effectiveness of NPRR 1280:</w:t>
      </w:r>
    </w:p>
    <w:p w14:paraId="4AF27E0F" w14:textId="4876E790" w:rsidR="0062429E" w:rsidRDefault="0062429E" w:rsidP="0062429E">
      <w:pPr>
        <w:pStyle w:val="NormalArial"/>
        <w:spacing w:before="120" w:after="120"/>
        <w:jc w:val="both"/>
      </w:pPr>
      <w:r>
        <w:t xml:space="preserve">ERCOT should clearly specify that these projects are reliability projects for the purpose of preventing </w:t>
      </w:r>
      <w:r w:rsidR="001D1441">
        <w:t>S</w:t>
      </w:r>
      <w:r>
        <w:t xml:space="preserve">ubsynchronous </w:t>
      </w:r>
      <w:r w:rsidR="001D1441">
        <w:t>O</w:t>
      </w:r>
      <w:r>
        <w:t>scillations (SSO</w:t>
      </w:r>
      <w:r w:rsidR="001D1441">
        <w:t>); clarifying language is proposed for paragraph (d)(ii) of Section 3.11.4.3, Categorization of Proposed Transmission Projects</w:t>
      </w:r>
      <w:r>
        <w:t>.</w:t>
      </w:r>
    </w:p>
    <w:p w14:paraId="114A0DD0" w14:textId="43D98749" w:rsidR="0062429E" w:rsidRDefault="0062429E" w:rsidP="0062429E">
      <w:pPr>
        <w:pStyle w:val="NormalArial"/>
        <w:spacing w:before="120" w:after="120"/>
        <w:jc w:val="both"/>
      </w:pPr>
      <w:r>
        <w:t xml:space="preserve">The series capacitors were placed in service on the ERCOT Bulk </w:t>
      </w:r>
      <w:r w:rsidR="004400BB">
        <w:t xml:space="preserve">Electric </w:t>
      </w:r>
      <w:r>
        <w:t xml:space="preserve">System </w:t>
      </w:r>
      <w:proofErr w:type="gramStart"/>
      <w:r>
        <w:t>as a result of</w:t>
      </w:r>
      <w:proofErr w:type="gramEnd"/>
      <w:r>
        <w:t xml:space="preserve"> the </w:t>
      </w:r>
      <w:r w:rsidR="001D1441">
        <w:t>Competitive Renewable Energy Zone (</w:t>
      </w:r>
      <w:r>
        <w:t>CREZ</w:t>
      </w:r>
      <w:r w:rsidR="001D1441">
        <w:t>)</w:t>
      </w:r>
      <w:r>
        <w:t xml:space="preserve"> Reactive Compensation Study, which was completed in 2010. ERCOT’s filing of that report in </w:t>
      </w:r>
      <w:r w:rsidR="001D1441">
        <w:t>Public Utility Commission of Texas (</w:t>
      </w:r>
      <w:r>
        <w:t>PUC</w:t>
      </w:r>
      <w:r w:rsidR="001D1441">
        <w:t>T)</w:t>
      </w:r>
      <w:r>
        <w:t xml:space="preserve"> Project No. 33672 stated, “This set of reactive devices will provide sufficient dynamic and static reactive capability to reliably operate the CREZ </w:t>
      </w:r>
      <w:r>
        <w:lastRenderedPageBreak/>
        <w:t xml:space="preserve">transmission circuits, while maintaining sufficient flexibility to expand reactive capability to meet growing system needs.” In the ensuing years, after the installation of these devices on the </w:t>
      </w:r>
      <w:r w:rsidR="004400BB">
        <w:t>Bulk Electric System</w:t>
      </w:r>
      <w:r>
        <w:t xml:space="preserve">, the system topology has changed in such a way that there is now negative interaction between these devices and generation resources, particularly </w:t>
      </w:r>
      <w:r w:rsidR="004400BB">
        <w:t>I</w:t>
      </w:r>
      <w:r>
        <w:t>nverter-</w:t>
      </w:r>
      <w:r w:rsidR="004400BB">
        <w:t>B</w:t>
      </w:r>
      <w:r>
        <w:t xml:space="preserve">ased </w:t>
      </w:r>
      <w:r w:rsidR="004400BB">
        <w:t>R</w:t>
      </w:r>
      <w:r>
        <w:t>esources</w:t>
      </w:r>
      <w:r w:rsidR="004400BB">
        <w:t xml:space="preserve"> (IBRs)</w:t>
      </w:r>
      <w:r>
        <w:t xml:space="preserve">, resulting in SSO, which is a reliability and stability issue for the </w:t>
      </w:r>
      <w:r w:rsidR="004400BB">
        <w:t>Bulk Electric System</w:t>
      </w:r>
      <w:r>
        <w:t>.</w:t>
      </w:r>
    </w:p>
    <w:p w14:paraId="707376AE" w14:textId="3206E8AA" w:rsidR="0062429E" w:rsidRDefault="0062429E" w:rsidP="0062429E">
      <w:pPr>
        <w:pStyle w:val="NormalArial"/>
        <w:spacing w:before="120" w:after="120"/>
        <w:jc w:val="both"/>
      </w:pPr>
      <w:r>
        <w:t xml:space="preserve">LST and AEP would also like to address comments made by stakeholders at the June 17, 2025 </w:t>
      </w:r>
      <w:r w:rsidR="004400BB">
        <w:t>Planning Working Group (</w:t>
      </w:r>
      <w:r>
        <w:t>PLWG</w:t>
      </w:r>
      <w:r w:rsidR="004400BB">
        <w:t>)</w:t>
      </w:r>
      <w:r>
        <w:t xml:space="preserve"> meeting and in</w:t>
      </w:r>
      <w:r w:rsidR="004400BB">
        <w:t xml:space="preserve"> the 7/8/25</w:t>
      </w:r>
      <w:r>
        <w:t xml:space="preserve"> TIEC</w:t>
      </w:r>
      <w:r w:rsidR="004400BB">
        <w:t xml:space="preserve"> </w:t>
      </w:r>
      <w:r>
        <w:t xml:space="preserve">comments that projects submitted under this proposed process should undergo an economic review. </w:t>
      </w:r>
      <w:r w:rsidR="004400BB">
        <w:t xml:space="preserve"> </w:t>
      </w:r>
      <w:r>
        <w:t xml:space="preserve">LST and AEP do not see it as an appropriate approach. </w:t>
      </w:r>
      <w:r w:rsidR="004400BB">
        <w:t xml:space="preserve"> </w:t>
      </w:r>
      <w:r>
        <w:t xml:space="preserve">As noted above, these devices were installed to meet a reliability need. </w:t>
      </w:r>
      <w:r w:rsidR="004400BB">
        <w:t xml:space="preserve"> </w:t>
      </w:r>
      <w:r>
        <w:t xml:space="preserve">First, and paramount, we should not create nor sustain reliability issues on the grid based on an economic test. </w:t>
      </w:r>
    </w:p>
    <w:p w14:paraId="55232111" w14:textId="6F707B95" w:rsidR="0062429E" w:rsidRDefault="0062429E" w:rsidP="0062429E">
      <w:pPr>
        <w:pStyle w:val="NormalArial"/>
        <w:spacing w:before="120" w:after="120"/>
        <w:jc w:val="both"/>
      </w:pPr>
      <w:r>
        <w:t xml:space="preserve">Additionally, the existing economic tests at ERCOT would be inappropriate for the assessment of projects proposed under this NPRR, even if stakeholders were inclined to such an assessment. </w:t>
      </w:r>
      <w:r w:rsidR="004400BB">
        <w:t xml:space="preserve"> </w:t>
      </w:r>
      <w:r>
        <w:t xml:space="preserve">The current economic tests for </w:t>
      </w:r>
      <w:r w:rsidR="004400BB">
        <w:t>Regional Planning Group (</w:t>
      </w:r>
      <w:r>
        <w:t>RPG</w:t>
      </w:r>
      <w:r w:rsidR="004400BB">
        <w:t>)</w:t>
      </w:r>
      <w:r>
        <w:t xml:space="preserve"> projects are the </w:t>
      </w:r>
      <w:r w:rsidR="004400BB">
        <w:t>p</w:t>
      </w:r>
      <w:r>
        <w:t xml:space="preserve">roduction </w:t>
      </w:r>
      <w:r w:rsidR="004400BB">
        <w:t>c</w:t>
      </w:r>
      <w:r>
        <w:t xml:space="preserve">ost </w:t>
      </w:r>
      <w:r w:rsidR="004400BB">
        <w:t>s</w:t>
      </w:r>
      <w:r>
        <w:t>avings</w:t>
      </w:r>
      <w:r w:rsidR="004400BB">
        <w:t xml:space="preserve"> test</w:t>
      </w:r>
      <w:r>
        <w:t xml:space="preserve"> and </w:t>
      </w:r>
      <w:r w:rsidR="004400BB">
        <w:t>the c</w:t>
      </w:r>
      <w:r>
        <w:t xml:space="preserve">ongestion </w:t>
      </w:r>
      <w:r w:rsidR="004400BB">
        <w:t>c</w:t>
      </w:r>
      <w:r>
        <w:t xml:space="preserve">ost </w:t>
      </w:r>
      <w:r w:rsidR="004400BB">
        <w:t>s</w:t>
      </w:r>
      <w:r>
        <w:t xml:space="preserve">avings test. </w:t>
      </w:r>
      <w:r w:rsidR="004400BB">
        <w:t xml:space="preserve"> </w:t>
      </w:r>
      <w:r>
        <w:t xml:space="preserve">Both tests evaluate the calculated benefit against the first (or first three) year’s revenue requirement to determine whether ratepayers should invest in the proposed facilities. </w:t>
      </w:r>
      <w:r w:rsidR="004400BB">
        <w:t xml:space="preserve"> </w:t>
      </w:r>
      <w:r>
        <w:t xml:space="preserve">In the case of existing series capacitors, ratepayers have already purchased these facilities and the years against which the benefits would be compared occurred </w:t>
      </w:r>
      <w:r w:rsidR="004400BB">
        <w:t xml:space="preserve">more than </w:t>
      </w:r>
      <w:r>
        <w:t xml:space="preserve">a decade ago. </w:t>
      </w:r>
      <w:r w:rsidR="004400BB">
        <w:t xml:space="preserve"> </w:t>
      </w:r>
      <w:r>
        <w:t xml:space="preserve">Further, the model upon which </w:t>
      </w:r>
      <w:r w:rsidR="004400BB" w:rsidRPr="00EC1007">
        <w:t>the current economic test</w:t>
      </w:r>
      <w:r>
        <w:t xml:space="preserve"> benefits are calculated does not account for the amount of </w:t>
      </w:r>
      <w:r w:rsidR="004400BB">
        <w:t>R</w:t>
      </w:r>
      <w:r>
        <w:t>eal</w:t>
      </w:r>
      <w:r w:rsidR="004400BB">
        <w:t>-T</w:t>
      </w:r>
      <w:r>
        <w:t xml:space="preserve">ime </w:t>
      </w:r>
      <w:r w:rsidR="004400BB">
        <w:t>O</w:t>
      </w:r>
      <w:r>
        <w:t xml:space="preserve">utages and curtailments associated with oscillation events. </w:t>
      </w:r>
      <w:r w:rsidR="004400BB">
        <w:t xml:space="preserve"> </w:t>
      </w:r>
      <w:r>
        <w:t>LST and AEP acknowledge that there would be some flow changes with the removal of the series caps, but simply taking the cap banks out and measuring resultant flow changes would be an inaccurate method of assessment.</w:t>
      </w:r>
    </w:p>
    <w:p w14:paraId="23281AAF" w14:textId="4941E9DB" w:rsidR="0062429E" w:rsidRDefault="0062429E" w:rsidP="0062429E">
      <w:pPr>
        <w:pStyle w:val="NormalArial"/>
        <w:spacing w:before="120" w:after="120"/>
        <w:jc w:val="both"/>
      </w:pPr>
      <w:r>
        <w:t>Last</w:t>
      </w:r>
      <w:r w:rsidR="004400BB">
        <w:t>ly</w:t>
      </w:r>
      <w:r>
        <w:t xml:space="preserve">, LST and AEP agree with ERCOT’s original assertion that this should be a Tier 3 project. </w:t>
      </w:r>
      <w:r w:rsidR="004400BB">
        <w:t xml:space="preserve"> </w:t>
      </w:r>
      <w:r>
        <w:t xml:space="preserve">The costs that would be associated with the bypass of these projects typically would fall into the existing Tier 3 classification and would not </w:t>
      </w:r>
      <w:r w:rsidRPr="00194C50">
        <w:t>qualify as Tier 2 Project</w:t>
      </w:r>
      <w:r>
        <w:t>s</w:t>
      </w:r>
      <w:r w:rsidRPr="00194C50">
        <w:t xml:space="preserve"> because </w:t>
      </w:r>
      <w:r>
        <w:t xml:space="preserve">they </w:t>
      </w:r>
      <w:r w:rsidR="004400BB">
        <w:t xml:space="preserve">do not </w:t>
      </w:r>
      <w:r>
        <w:t>require</w:t>
      </w:r>
      <w:r w:rsidRPr="00194C50">
        <w:t xml:space="preserve"> large</w:t>
      </w:r>
      <w:r>
        <w:t xml:space="preserve"> capital investment or require a </w:t>
      </w:r>
      <w:r w:rsidR="004400BB">
        <w:t>Certificate of Convenience and Necessity (</w:t>
      </w:r>
      <w:r>
        <w:t>CCN</w:t>
      </w:r>
      <w:r w:rsidR="004400BB">
        <w:t>)</w:t>
      </w:r>
      <w:r>
        <w:t xml:space="preserve">. </w:t>
      </w:r>
    </w:p>
    <w:p w14:paraId="717449B2" w14:textId="0648A015" w:rsidR="0062429E" w:rsidRDefault="0062429E" w:rsidP="00767662">
      <w:pPr>
        <w:pStyle w:val="NormalArial"/>
        <w:spacing w:before="120" w:after="120"/>
        <w:jc w:val="both"/>
      </w:pPr>
      <w:r>
        <w:t>These</w:t>
      </w:r>
      <w:r w:rsidRPr="00194C50">
        <w:t xml:space="preserve"> project</w:t>
      </w:r>
      <w:r>
        <w:t>s</w:t>
      </w:r>
      <w:r w:rsidRPr="00194C50">
        <w:t xml:space="preserve"> would be to address specific reliability concerns related to SSO and</w:t>
      </w:r>
      <w:r>
        <w:t xml:space="preserve"> address </w:t>
      </w:r>
      <w:r w:rsidR="004400BB">
        <w:t>R</w:t>
      </w:r>
      <w:r>
        <w:t>eal-</w:t>
      </w:r>
      <w:r w:rsidR="004400BB">
        <w:t>T</w:t>
      </w:r>
      <w:r>
        <w:t xml:space="preserve">ime incidents to support more reliable system operations. </w:t>
      </w:r>
      <w:r w:rsidR="004400BB">
        <w:t xml:space="preserve"> </w:t>
      </w:r>
      <w:r>
        <w:t>LST and AEP request ERCOT's consideration of these recommendations.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7662" w14:paraId="7E6F75AA" w14:textId="77777777" w:rsidTr="000256BA">
        <w:trPr>
          <w:trHeight w:val="350"/>
        </w:trPr>
        <w:tc>
          <w:tcPr>
            <w:tcW w:w="10440" w:type="dxa"/>
            <w:tcBorders>
              <w:bottom w:val="single" w:sz="4" w:space="0" w:color="auto"/>
            </w:tcBorders>
            <w:shd w:val="clear" w:color="auto" w:fill="FFFFFF"/>
            <w:vAlign w:val="center"/>
          </w:tcPr>
          <w:p w14:paraId="73617FC4" w14:textId="77777777" w:rsidR="00767662" w:rsidRDefault="00767662" w:rsidP="000256BA">
            <w:pPr>
              <w:pStyle w:val="Header"/>
              <w:jc w:val="center"/>
            </w:pPr>
            <w:bookmarkStart w:id="0" w:name="_Hlk202872381"/>
            <w:r>
              <w:t>Revised Cover Page Language</w:t>
            </w:r>
          </w:p>
        </w:tc>
      </w:tr>
      <w:bookmarkEnd w:id="0"/>
    </w:tbl>
    <w:p w14:paraId="09AB9345" w14:textId="77777777" w:rsidR="00767662" w:rsidRDefault="00767662" w:rsidP="007676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67662" w:rsidRPr="00767662" w14:paraId="24D6D210" w14:textId="77777777" w:rsidTr="000256BA">
        <w:trPr>
          <w:trHeight w:val="518"/>
        </w:trPr>
        <w:tc>
          <w:tcPr>
            <w:tcW w:w="2880" w:type="dxa"/>
            <w:tcBorders>
              <w:bottom w:val="single" w:sz="4" w:space="0" w:color="auto"/>
            </w:tcBorders>
            <w:shd w:val="clear" w:color="auto" w:fill="FFFFFF"/>
            <w:vAlign w:val="center"/>
          </w:tcPr>
          <w:p w14:paraId="63E28775" w14:textId="77777777" w:rsidR="00767662" w:rsidRPr="00767662" w:rsidRDefault="00767662" w:rsidP="00767662">
            <w:pPr>
              <w:tabs>
                <w:tab w:val="center" w:pos="4320"/>
                <w:tab w:val="right" w:pos="8640"/>
              </w:tabs>
              <w:spacing w:before="120" w:after="120"/>
              <w:rPr>
                <w:rFonts w:ascii="Arial" w:hAnsi="Arial" w:cs="Arial"/>
                <w:b/>
                <w:bCs/>
              </w:rPr>
            </w:pPr>
            <w:r w:rsidRPr="00767662">
              <w:rPr>
                <w:rFonts w:ascii="Arial" w:hAnsi="Arial" w:cs="Arial"/>
                <w:b/>
                <w:bCs/>
              </w:rPr>
              <w:t>Justification of Reason for Revision and Market Impacts</w:t>
            </w:r>
          </w:p>
        </w:tc>
        <w:tc>
          <w:tcPr>
            <w:tcW w:w="7560" w:type="dxa"/>
            <w:tcBorders>
              <w:bottom w:val="single" w:sz="4" w:space="0" w:color="auto"/>
            </w:tcBorders>
            <w:vAlign w:val="center"/>
          </w:tcPr>
          <w:p w14:paraId="65382C89" w14:textId="77777777" w:rsidR="00767662" w:rsidRPr="00767662" w:rsidRDefault="00767662" w:rsidP="00767662">
            <w:pPr>
              <w:pStyle w:val="NormalArial"/>
              <w:spacing w:before="120" w:after="120"/>
              <w:rPr>
                <w:rFonts w:cs="Arial"/>
              </w:rPr>
            </w:pPr>
            <w:r w:rsidRPr="00767662">
              <w:rPr>
                <w:rFonts w:cs="Arial"/>
              </w:rPr>
              <w:t xml:space="preserve">The ERCOT System currently has 18 series capacitors installed in the 345 kV transmission network, to primarily enhance power transfer capability and provide voltage support by reducing impedance of the transmission lines between generation and major load centers.  While series capacitors improve power transfer efficiency, they also introduce the risk of Subsynchronous Oscillation (SSO)—an abnormal energy interaction at frequencies below the normal operating frequency of 60 Hz.  SSO can cause severe </w:t>
            </w:r>
            <w:r w:rsidRPr="00767662">
              <w:rPr>
                <w:rFonts w:cs="Arial"/>
              </w:rPr>
              <w:lastRenderedPageBreak/>
              <w:t xml:space="preserve">damage to generator shafts, series capacitors, and other system components, potentially leading to equipment failures and cascading outages.  The risk of SSO increases as more generation or Large Load are located near existing series capacitors.  In many cases, major transmission upgrades—such as new 345 kV transmission lines already approved or under construction—can effectively replace the original purpose of series capacitors.  As a result, certain series capacitors may become redundant, less critical, or unnecessary following such major transmission upgrades. </w:t>
            </w:r>
          </w:p>
          <w:p w14:paraId="6007C328" w14:textId="71BEBA09" w:rsidR="00767662" w:rsidRPr="00767662" w:rsidRDefault="00767662" w:rsidP="00767662">
            <w:pPr>
              <w:tabs>
                <w:tab w:val="left" w:pos="6568"/>
              </w:tabs>
              <w:spacing w:before="120" w:after="120"/>
              <w:rPr>
                <w:rFonts w:ascii="Arial" w:hAnsi="Arial" w:cs="Arial"/>
              </w:rPr>
            </w:pPr>
            <w:r w:rsidRPr="00767662">
              <w:rPr>
                <w:rFonts w:ascii="Arial" w:hAnsi="Arial" w:cs="Arial"/>
              </w:rPr>
              <w:t>The current RPG process does not include a formal review process for proposals to permanently bypass or un-bypass existing series capacitor(s).  This NPRR requires that these projects be</w:t>
            </w:r>
            <w:del w:id="1" w:author="TIEC 070825" w:date="2025-07-08T13:10:00Z" w16du:dateUtc="2025-07-08T18:10:00Z">
              <w:r w:rsidRPr="00767662" w:rsidDel="00767662">
                <w:rPr>
                  <w:rFonts w:ascii="Arial" w:hAnsi="Arial" w:cs="Arial"/>
                </w:rPr>
                <w:delText xml:space="preserve"> </w:delText>
              </w:r>
            </w:del>
            <w:del w:id="2" w:author="TIEC 070825" w:date="2025-07-08T13:09:00Z" w16du:dateUtc="2025-07-08T18:09:00Z">
              <w:r w:rsidRPr="00767662" w:rsidDel="00767662">
                <w:rPr>
                  <w:rFonts w:ascii="Arial" w:hAnsi="Arial" w:cs="Arial"/>
                </w:rPr>
                <w:delText>initially</w:delText>
              </w:r>
            </w:del>
            <w:r w:rsidRPr="00767662">
              <w:rPr>
                <w:rFonts w:ascii="Arial" w:hAnsi="Arial" w:cs="Arial"/>
              </w:rPr>
              <w:t xml:space="preserve"> classified and reviewed as Tier </w:t>
            </w:r>
            <w:ins w:id="3" w:author="LST and AEP 072825" w:date="2025-07-25T14:13:00Z" w16du:dateUtc="2025-07-25T19:13:00Z">
              <w:r w:rsidR="0062429E">
                <w:rPr>
                  <w:rFonts w:ascii="Arial" w:hAnsi="Arial" w:cs="Arial"/>
                </w:rPr>
                <w:t>3</w:t>
              </w:r>
            </w:ins>
            <w:ins w:id="4" w:author="TIEC 070825" w:date="2025-07-08T13:09:00Z" w16du:dateUtc="2025-07-08T18:09:00Z">
              <w:del w:id="5" w:author="LST and AEP 072825" w:date="2025-07-25T14:13:00Z" w16du:dateUtc="2025-07-25T19:13:00Z">
                <w:r w:rsidDel="0062429E">
                  <w:rPr>
                    <w:rFonts w:ascii="Arial" w:hAnsi="Arial" w:cs="Arial"/>
                  </w:rPr>
                  <w:delText>2</w:delText>
                </w:r>
              </w:del>
            </w:ins>
            <w:del w:id="6" w:author="TIEC 070825" w:date="2025-07-08T13:09:00Z" w16du:dateUtc="2025-07-08T18:09:00Z">
              <w:r w:rsidRPr="00767662" w:rsidDel="00767662">
                <w:rPr>
                  <w:rFonts w:ascii="Arial" w:hAnsi="Arial" w:cs="Arial"/>
                </w:rPr>
                <w:delText>3</w:delText>
              </w:r>
            </w:del>
            <w:r w:rsidRPr="00767662">
              <w:rPr>
                <w:rFonts w:ascii="Arial" w:hAnsi="Arial" w:cs="Arial"/>
              </w:rPr>
              <w:t xml:space="preserve"> projects</w:t>
            </w:r>
            <w:ins w:id="7" w:author="LST and AEP 072825" w:date="2025-07-25T14:13:00Z" w16du:dateUtc="2025-07-25T19:13:00Z">
              <w:r w:rsidR="0062429E">
                <w:rPr>
                  <w:rFonts w:ascii="Arial" w:hAnsi="Arial" w:cs="Arial"/>
                </w:rPr>
                <w:t>, with reclassification as Tier 4 neutral projects once any concerns are resolved</w:t>
              </w:r>
            </w:ins>
            <w:del w:id="8" w:author="TIEC 070825" w:date="2025-07-08T13:10:00Z" w16du:dateUtc="2025-07-08T18:10:00Z">
              <w:r w:rsidRPr="00767662" w:rsidDel="00767662">
                <w:rPr>
                  <w:rFonts w:ascii="Arial" w:hAnsi="Arial" w:cs="Arial"/>
                </w:rPr>
                <w:delText>, with reclassification as Tier 4 neutral projects once any concerns are resolved</w:delText>
              </w:r>
            </w:del>
            <w:r w:rsidRPr="00767662">
              <w:rPr>
                <w:rFonts w:ascii="Arial" w:hAnsi="Arial" w:cs="Arial"/>
              </w:rPr>
              <w:t xml:space="preserve">, ensuring they become subject to RPG Project Review.  This clear and structured approach will </w:t>
            </w:r>
            <w:ins w:id="9" w:author="LST and AEP 072825" w:date="2025-07-25T14:15:00Z" w16du:dateUtc="2025-07-25T19:15:00Z">
              <w:r w:rsidR="0062429E">
                <w:rPr>
                  <w:rFonts w:ascii="Arial" w:hAnsi="Arial" w:cs="Arial"/>
                </w:rPr>
                <w:t xml:space="preserve">enhance </w:t>
              </w:r>
            </w:ins>
            <w:ins w:id="10" w:author="TIEC 070825" w:date="2025-07-08T13:10:00Z" w16du:dateUtc="2025-07-08T18:10:00Z">
              <w:del w:id="11" w:author="LST and AEP 072825" w:date="2025-07-25T14:14:00Z" w16du:dateUtc="2025-07-25T19:14:00Z">
                <w:r w:rsidDel="0062429E">
                  <w:rPr>
                    <w:rFonts w:ascii="Arial" w:hAnsi="Arial" w:cs="Arial"/>
                  </w:rPr>
                  <w:delText xml:space="preserve">ensure there are robust studies to support a proposal, while still </w:delText>
                </w:r>
              </w:del>
            </w:ins>
            <w:del w:id="12" w:author="LST and AEP 072825" w:date="2025-07-25T14:15:00Z" w16du:dateUtc="2025-07-25T19:15:00Z">
              <w:r w:rsidRPr="00767662" w:rsidDel="0062429E">
                <w:rPr>
                  <w:rFonts w:ascii="Arial" w:hAnsi="Arial" w:cs="Arial"/>
                </w:rPr>
                <w:delText>enhanc</w:delText>
              </w:r>
            </w:del>
            <w:ins w:id="13" w:author="TIEC 070825" w:date="2025-07-08T13:10:00Z" w16du:dateUtc="2025-07-08T18:10:00Z">
              <w:del w:id="14" w:author="LST and AEP 072825" w:date="2025-07-25T14:15:00Z" w16du:dateUtc="2025-07-25T19:15:00Z">
                <w:r w:rsidDel="0062429E">
                  <w:rPr>
                    <w:rFonts w:ascii="Arial" w:hAnsi="Arial" w:cs="Arial"/>
                  </w:rPr>
                  <w:delText>ing</w:delText>
                </w:r>
              </w:del>
            </w:ins>
            <w:del w:id="15" w:author="LST and AEP 072825" w:date="2025-07-25T14:15:00Z" w16du:dateUtc="2025-07-25T19:15:00Z">
              <w:r w:rsidRPr="00767662" w:rsidDel="0062429E">
                <w:rPr>
                  <w:rFonts w:ascii="Arial" w:hAnsi="Arial" w:cs="Arial"/>
                </w:rPr>
                <w:delText xml:space="preserve">e </w:delText>
              </w:r>
            </w:del>
            <w:r w:rsidRPr="00767662">
              <w:rPr>
                <w:rFonts w:ascii="Arial" w:hAnsi="Arial" w:cs="Arial"/>
              </w:rPr>
              <w:t>transparency and coordination by providing RPG stakeholders the opportunity to review and provide comments.  Also, efficiencies will be gained in the SSO study process as permanently bypassed series capacitors would no longer be considered capable of becoming radial to Generation Resources or Large Loads.</w:t>
            </w:r>
          </w:p>
        </w:tc>
      </w:tr>
    </w:tbl>
    <w:p w14:paraId="66203B1B" w14:textId="5B0B0BF5" w:rsidR="009A3772" w:rsidRPr="00575BB4" w:rsidRDefault="009A3772" w:rsidP="0076766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08DEDAEE" w:rsidR="009A3772" w:rsidRDefault="00767662">
            <w:pPr>
              <w:pStyle w:val="Header"/>
              <w:jc w:val="center"/>
            </w:pPr>
            <w:r>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04F000AB" w14:textId="77777777" w:rsidR="00E56F96" w:rsidRPr="00AE0E6D" w:rsidRDefault="00E56F96" w:rsidP="00E56F96">
      <w:pPr>
        <w:pStyle w:val="H4"/>
        <w:rPr>
          <w:b w:val="0"/>
        </w:rPr>
      </w:pPr>
      <w:bookmarkStart w:id="16" w:name="_Toc400526183"/>
      <w:bookmarkStart w:id="17" w:name="_Toc405534501"/>
      <w:bookmarkStart w:id="18" w:name="_Toc406570514"/>
      <w:bookmarkStart w:id="19" w:name="_Toc410910666"/>
      <w:bookmarkStart w:id="20" w:name="_Toc411841094"/>
      <w:bookmarkStart w:id="21" w:name="_Toc422147056"/>
      <w:bookmarkStart w:id="22" w:name="_Toc433020652"/>
      <w:bookmarkStart w:id="23" w:name="_Toc437262093"/>
      <w:bookmarkStart w:id="24" w:name="_Toc478375270"/>
      <w:bookmarkStart w:id="25" w:name="_Toc189040234"/>
      <w:commentRangeStart w:id="26"/>
      <w:r w:rsidRPr="00AE0E6D">
        <w:t>3.11.4.3</w:t>
      </w:r>
      <w:commentRangeEnd w:id="26"/>
      <w:r w:rsidR="00D75B33">
        <w:rPr>
          <w:rStyle w:val="CommentReference"/>
          <w:b w:val="0"/>
          <w:bCs w:val="0"/>
          <w:snapToGrid/>
        </w:rPr>
        <w:commentReference w:id="26"/>
      </w:r>
      <w:r w:rsidRPr="00AE0E6D">
        <w:tab/>
        <w:t>Categorization of Proposed Transmission Projects</w:t>
      </w:r>
      <w:bookmarkEnd w:id="16"/>
      <w:bookmarkEnd w:id="17"/>
      <w:bookmarkEnd w:id="18"/>
      <w:bookmarkEnd w:id="19"/>
      <w:bookmarkEnd w:id="20"/>
      <w:bookmarkEnd w:id="21"/>
      <w:bookmarkEnd w:id="22"/>
      <w:bookmarkEnd w:id="23"/>
      <w:bookmarkEnd w:id="24"/>
      <w:bookmarkEnd w:id="25"/>
    </w:p>
    <w:p w14:paraId="06565819" w14:textId="77777777" w:rsidR="00E56F96" w:rsidRPr="00350910" w:rsidRDefault="00E56F96" w:rsidP="00E56F9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397E5E7F" w14:textId="3C56E3EB" w:rsidR="00E56F96" w:rsidRPr="00415110" w:rsidRDefault="00E56F96" w:rsidP="00E56F96">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 xml:space="preserve">$100,000,000, unless the project </w:t>
      </w:r>
      <w:proofErr w:type="gramStart"/>
      <w:r w:rsidRPr="00415110">
        <w:rPr>
          <w:iCs/>
        </w:rPr>
        <w:t>is considered to be</w:t>
      </w:r>
      <w:proofErr w:type="gramEnd"/>
      <w:r w:rsidRPr="00415110">
        <w:rPr>
          <w:iCs/>
        </w:rPr>
        <w:t xml:space="preserve"> a neutral project pursuant to paragraph (</w:t>
      </w:r>
      <w:ins w:id="27" w:author="LST and AEP 072825" w:date="2025-07-25T14:15:00Z" w16du:dateUtc="2025-07-25T19:15:00Z">
        <w:r w:rsidR="0062429E">
          <w:rPr>
            <w:iCs/>
          </w:rPr>
          <w:t>f</w:t>
        </w:r>
      </w:ins>
      <w:ins w:id="28" w:author="TIEC 070825" w:date="2025-07-08T13:14:00Z" w16du:dateUtc="2025-07-08T18:14:00Z">
        <w:del w:id="29" w:author="LST and AEP 072825" w:date="2025-07-25T14:15:00Z" w16du:dateUtc="2025-07-25T19:15:00Z">
          <w:r w:rsidR="00CB38EE" w:rsidDel="0062429E">
            <w:rPr>
              <w:iCs/>
            </w:rPr>
            <w:delText>g</w:delText>
          </w:r>
        </w:del>
      </w:ins>
      <w:del w:id="30" w:author="TIEC 070825" w:date="2025-07-08T13:14:00Z" w16du:dateUtc="2025-07-08T18:14:00Z">
        <w:r w:rsidDel="00CB38EE">
          <w:rPr>
            <w:iCs/>
          </w:rPr>
          <w:delText>f</w:delText>
        </w:r>
      </w:del>
      <w:r w:rsidRPr="00415110">
        <w:rPr>
          <w:iCs/>
        </w:rPr>
        <w:t>) below.</w:t>
      </w:r>
    </w:p>
    <w:p w14:paraId="3FFBF671" w14:textId="77777777" w:rsidR="00E56F96" w:rsidRPr="00415110" w:rsidRDefault="00E56F96" w:rsidP="00E56F96">
      <w:pPr>
        <w:spacing w:after="240"/>
        <w:ind w:left="1440" w:hanging="720"/>
        <w:rPr>
          <w:iCs/>
        </w:rPr>
      </w:pPr>
      <w:r w:rsidRPr="00415110">
        <w:rPr>
          <w:iCs/>
        </w:rPr>
        <w:t>(b)</w:t>
      </w:r>
      <w:r w:rsidRPr="00415110">
        <w:rPr>
          <w:iCs/>
        </w:rPr>
        <w:tab/>
        <w:t xml:space="preserve">A project shall be classified as Tier 2 if the estimated capital cost is less than $100,000,000 and a Certificate of Convenience and Necessity (CCN) is required, unless the project </w:t>
      </w:r>
      <w:proofErr w:type="gramStart"/>
      <w:r w:rsidRPr="00415110">
        <w:rPr>
          <w:iCs/>
        </w:rPr>
        <w:t>is considered to be</w:t>
      </w:r>
      <w:proofErr w:type="gramEnd"/>
      <w:r w:rsidRPr="00415110">
        <w:rPr>
          <w:iCs/>
        </w:rPr>
        <w:t xml:space="preserve"> a neutral project pursuant to paragraph (</w:t>
      </w:r>
      <w:r>
        <w:rPr>
          <w:iCs/>
        </w:rPr>
        <w:t>f</w:t>
      </w:r>
      <w:r w:rsidRPr="00415110">
        <w:rPr>
          <w:iCs/>
        </w:rPr>
        <w:t>) below.</w:t>
      </w:r>
    </w:p>
    <w:p w14:paraId="21BE78A3" w14:textId="27C76765" w:rsidR="00CB38EE" w:rsidDel="0062429E" w:rsidRDefault="00CB38EE" w:rsidP="00E56F96">
      <w:pPr>
        <w:spacing w:after="240"/>
        <w:ind w:left="1440" w:hanging="720"/>
        <w:rPr>
          <w:ins w:id="31" w:author="TIEC 070825" w:date="2025-07-08T13:13:00Z" w16du:dateUtc="2025-07-08T18:13:00Z"/>
          <w:del w:id="32" w:author="LST and AEP 072825" w:date="2025-07-25T14:15:00Z" w16du:dateUtc="2025-07-25T19:15:00Z"/>
          <w:iCs/>
        </w:rPr>
      </w:pPr>
      <w:bookmarkStart w:id="33" w:name="_Hlk193914555"/>
      <w:ins w:id="34" w:author="TIEC 070825" w:date="2025-07-08T13:13:00Z" w16du:dateUtc="2025-07-08T18:13:00Z">
        <w:del w:id="35" w:author="LST and AEP 072825" w:date="2025-07-25T14:15:00Z" w16du:dateUtc="2025-07-25T19:15:00Z">
          <w:r w:rsidDel="0062429E">
            <w:rPr>
              <w:iCs/>
            </w:rPr>
            <w:delText>(c)</w:delText>
          </w:r>
          <w:r w:rsidDel="0062429E">
            <w:rPr>
              <w:iCs/>
            </w:rPr>
            <w:tab/>
            <w:delText xml:space="preserve">A project shall be classified as Tier 2 if </w:delText>
          </w:r>
          <w:r w:rsidRPr="0068471A" w:rsidDel="0062429E">
            <w:rPr>
              <w:iCs/>
            </w:rPr>
            <w:delText>it involves the permanent bypass of an existing series capacitor or un-bypassing of a series capacitor that was previously designated as permanently bypassed</w:delText>
          </w:r>
          <w:r w:rsidDel="0062429E">
            <w:rPr>
              <w:iCs/>
            </w:rPr>
            <w:delText>.</w:delText>
          </w:r>
        </w:del>
      </w:ins>
    </w:p>
    <w:p w14:paraId="402A31C1" w14:textId="15FB51AE" w:rsidR="00E56F96" w:rsidRPr="00415110" w:rsidRDefault="00E56F96" w:rsidP="00E56F96">
      <w:pPr>
        <w:spacing w:after="240"/>
        <w:ind w:left="1440" w:hanging="720"/>
        <w:rPr>
          <w:iCs/>
        </w:rPr>
      </w:pPr>
      <w:r w:rsidRPr="00415110">
        <w:rPr>
          <w:iCs/>
        </w:rPr>
        <w:lastRenderedPageBreak/>
        <w:t>(</w:t>
      </w:r>
      <w:ins w:id="36" w:author="LST and AEP 072825" w:date="2025-07-25T14:16:00Z" w16du:dateUtc="2025-07-25T19:16:00Z">
        <w:r w:rsidR="0062429E">
          <w:rPr>
            <w:iCs/>
          </w:rPr>
          <w:t>c</w:t>
        </w:r>
      </w:ins>
      <w:ins w:id="37" w:author="TIEC 070825" w:date="2025-07-08T13:14:00Z" w16du:dateUtc="2025-07-08T18:14:00Z">
        <w:del w:id="38" w:author="LST and AEP 072825" w:date="2025-07-25T14:16:00Z" w16du:dateUtc="2025-07-25T19:16:00Z">
          <w:r w:rsidR="00CB38EE" w:rsidDel="0062429E">
            <w:rPr>
              <w:iCs/>
            </w:rPr>
            <w:delText>d</w:delText>
          </w:r>
        </w:del>
      </w:ins>
      <w:del w:id="39" w:author="TIEC 070825" w:date="2025-07-08T13:14:00Z" w16du:dateUtc="2025-07-08T18:14:00Z">
        <w:r w:rsidRPr="00415110" w:rsidDel="00CB38EE">
          <w:rPr>
            <w:iCs/>
          </w:rPr>
          <w:delText>c</w:delText>
        </w:r>
      </w:del>
      <w:r w:rsidRPr="00415110">
        <w:rPr>
          <w:iCs/>
        </w:rPr>
        <w:t>)</w:t>
      </w:r>
      <w:r w:rsidRPr="00415110">
        <w:rPr>
          <w:iCs/>
        </w:rPr>
        <w:tab/>
        <w:t>A project shall be classified as Tier 3 if any of the following are true:</w:t>
      </w:r>
    </w:p>
    <w:p w14:paraId="2DC397C0" w14:textId="77777777" w:rsidR="00E56F96" w:rsidRDefault="00E56F96" w:rsidP="00E56F96">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w:t>
      </w:r>
      <w:proofErr w:type="gramStart"/>
      <w:r w:rsidRPr="00415110">
        <w:rPr>
          <w:iCs/>
        </w:rPr>
        <w:t>is considered to be</w:t>
      </w:r>
      <w:proofErr w:type="gramEnd"/>
      <w:r w:rsidRPr="00415110">
        <w:rPr>
          <w:iCs/>
        </w:rPr>
        <w:t xml:space="preserve"> a neutral project pursuant to paragraph (</w:t>
      </w:r>
      <w:r>
        <w:rPr>
          <w:iCs/>
        </w:rPr>
        <w:t>f) below; or</w:t>
      </w:r>
    </w:p>
    <w:p w14:paraId="43A16409" w14:textId="703F97B3" w:rsidR="00E56F96" w:rsidRDefault="00E56F96" w:rsidP="00E56F96">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xml:space="preserve">, unless the project </w:t>
      </w:r>
      <w:proofErr w:type="gramStart"/>
      <w:r w:rsidRPr="00415110">
        <w:rPr>
          <w:iCs/>
        </w:rPr>
        <w:t>is considered to be</w:t>
      </w:r>
      <w:proofErr w:type="gramEnd"/>
      <w:r w:rsidRPr="00415110">
        <w:rPr>
          <w:iCs/>
        </w:rPr>
        <w:t xml:space="preserve"> a neutral project pursuant to </w:t>
      </w:r>
      <w:r w:rsidRPr="0072742B">
        <w:rPr>
          <w:iCs/>
        </w:rPr>
        <w:t>paragraph (</w:t>
      </w:r>
      <w:ins w:id="40" w:author="TIEC 070825" w:date="2025-07-08T13:15:00Z" w16du:dateUtc="2025-07-08T18:15:00Z">
        <w:del w:id="41" w:author="LST and AEP 072825" w:date="2025-07-25T14:23:00Z" w16du:dateUtc="2025-07-25T19:23:00Z">
          <w:r w:rsidR="00CB38EE" w:rsidRPr="0072742B" w:rsidDel="00EE5B8A">
            <w:rPr>
              <w:iCs/>
            </w:rPr>
            <w:delText>g</w:delText>
          </w:r>
        </w:del>
      </w:ins>
      <w:ins w:id="42" w:author="LST and AEP 072825" w:date="2025-07-25T14:23:00Z" w16du:dateUtc="2025-07-25T19:23:00Z">
        <w:r w:rsidR="00EE5B8A" w:rsidRPr="0072742B">
          <w:rPr>
            <w:iCs/>
          </w:rPr>
          <w:t>f</w:t>
        </w:r>
      </w:ins>
      <w:del w:id="43" w:author="TIEC 070825" w:date="2025-07-08T13:15:00Z" w16du:dateUtc="2025-07-08T18:15:00Z">
        <w:r w:rsidRPr="0072742B" w:rsidDel="00CB38EE">
          <w:rPr>
            <w:iCs/>
          </w:rPr>
          <w:delText>f</w:delText>
        </w:r>
      </w:del>
      <w:r w:rsidRPr="0072742B">
        <w:rPr>
          <w:iCs/>
        </w:rPr>
        <w:t>) below</w:t>
      </w:r>
      <w:r w:rsidRPr="00415110">
        <w:rPr>
          <w:iCs/>
        </w:rPr>
        <w:t>.</w:t>
      </w:r>
    </w:p>
    <w:p w14:paraId="18EE8E55" w14:textId="77777777" w:rsidR="00EE5B8A" w:rsidRPr="00055A95" w:rsidRDefault="00AD7D8C" w:rsidP="00EE5B8A">
      <w:pPr>
        <w:tabs>
          <w:tab w:val="left" w:pos="1530"/>
          <w:tab w:val="left" w:pos="2160"/>
        </w:tabs>
        <w:spacing w:after="240"/>
        <w:ind w:left="1440" w:hanging="720"/>
        <w:rPr>
          <w:ins w:id="44" w:author="LST and AEP 072825" w:date="2025-07-25T14:22:00Z" w16du:dateUtc="2025-07-25T19:22:00Z"/>
          <w:iCs/>
        </w:rPr>
      </w:pPr>
      <w:bookmarkStart w:id="45" w:name="_Hlk194071394"/>
      <w:r>
        <w:rPr>
          <w:iCs/>
        </w:rPr>
        <w:t>(</w:t>
      </w:r>
      <w:ins w:id="46" w:author="LST and AEP 072825" w:date="2025-07-25T14:16:00Z" w16du:dateUtc="2025-07-25T19:16:00Z">
        <w:r w:rsidR="0062429E">
          <w:rPr>
            <w:iCs/>
          </w:rPr>
          <w:t>d</w:t>
        </w:r>
      </w:ins>
      <w:ins w:id="47" w:author="TIEC 070825" w:date="2025-07-08T13:14:00Z" w16du:dateUtc="2025-07-08T18:14:00Z">
        <w:del w:id="48" w:author="LST and AEP 072825" w:date="2025-07-25T14:16:00Z" w16du:dateUtc="2025-07-25T19:16:00Z">
          <w:r w:rsidR="00CB38EE" w:rsidDel="0062429E">
            <w:rPr>
              <w:iCs/>
            </w:rPr>
            <w:delText>e</w:delText>
          </w:r>
        </w:del>
      </w:ins>
      <w:del w:id="49" w:author="TIEC 070825" w:date="2025-07-08T13:14:00Z" w16du:dateUtc="2025-07-08T18:14:00Z">
        <w:r w:rsidDel="00CB38EE">
          <w:rPr>
            <w:iCs/>
          </w:rPr>
          <w:delText>d</w:delText>
        </w:r>
      </w:del>
      <w:r>
        <w:rPr>
          <w:iCs/>
        </w:rPr>
        <w:t>)</w:t>
      </w:r>
      <w:r>
        <w:rPr>
          <w:iCs/>
        </w:rPr>
        <w:tab/>
      </w:r>
      <w:ins w:id="50" w:author="LST and AEP 072825" w:date="2025-07-25T14:22:00Z" w16du:dateUtc="2025-07-25T19:22:00Z">
        <w:r w:rsidR="00EE5B8A" w:rsidRPr="00055A95">
          <w:rPr>
            <w:iCs/>
          </w:rPr>
          <w:t xml:space="preserve">A project shall be initially classified as Tier 3 if it meets any of the following conditions and shall subsequently be reclassified as a Tier 4 neutral project upon ERCOT’s determination that any concerns, questions, or objections raised during the comment process have been resolved satisfactorily: </w:t>
        </w:r>
      </w:ins>
    </w:p>
    <w:p w14:paraId="12D71352" w14:textId="15413ACE" w:rsidR="00EE5B8A" w:rsidRPr="00055A95" w:rsidRDefault="00EE5B8A" w:rsidP="00EE5B8A">
      <w:pPr>
        <w:spacing w:after="240"/>
        <w:ind w:left="2160" w:hanging="720"/>
        <w:rPr>
          <w:ins w:id="51" w:author="LST and AEP 072825" w:date="2025-07-25T14:22:00Z" w16du:dateUtc="2025-07-25T19:22:00Z"/>
          <w:iCs/>
        </w:rPr>
      </w:pPr>
      <w:ins w:id="52" w:author="LST and AEP 072825" w:date="2025-07-25T14:22:00Z" w16du:dateUtc="2025-07-25T19:22:00Z">
        <w:r w:rsidRPr="00055A95">
          <w:rPr>
            <w:iCs/>
          </w:rPr>
          <w:t>(i)</w:t>
        </w:r>
        <w:r w:rsidRPr="00055A95">
          <w:rPr>
            <w:iCs/>
          </w:rPr>
          <w:tab/>
          <w:t xml:space="preserve">The estimated capital cost is greater than or equal to $25,000,000, and it is proposed for the purpose of replacing aged infrastructure or storm </w:t>
        </w:r>
        <w:r w:rsidRPr="001D1441">
          <w:rPr>
            <w:iCs/>
          </w:rPr>
          <w:t>hardening</w:t>
        </w:r>
      </w:ins>
      <w:ins w:id="53" w:author="LST and AEP 072825" w:date="2025-07-25T14:30:00Z" w16du:dateUtc="2025-07-25T19:30:00Z">
        <w:r w:rsidR="001D1441" w:rsidRPr="0072742B">
          <w:rPr>
            <w:iCs/>
          </w:rPr>
          <w:t>; or</w:t>
        </w:r>
      </w:ins>
    </w:p>
    <w:p w14:paraId="600CEC5B" w14:textId="65B862AF" w:rsidR="00EE5B8A" w:rsidRDefault="00EE5B8A" w:rsidP="00EE5B8A">
      <w:pPr>
        <w:spacing w:after="240"/>
        <w:ind w:left="2160" w:hanging="720"/>
        <w:rPr>
          <w:ins w:id="54" w:author="LST and AEP 072825" w:date="2025-07-25T14:22:00Z" w16du:dateUtc="2025-07-25T19:22:00Z"/>
          <w:iCs/>
        </w:rPr>
      </w:pPr>
      <w:ins w:id="55" w:author="LST and AEP 072825" w:date="2025-07-25T14:22:00Z" w16du:dateUtc="2025-07-25T19:22:00Z">
        <w:r w:rsidRPr="00055A95">
          <w:rPr>
            <w:iCs/>
          </w:rPr>
          <w:t>(ii)</w:t>
        </w:r>
        <w:r w:rsidRPr="00055A95">
          <w:rPr>
            <w:iCs/>
          </w:rPr>
          <w:tab/>
        </w:r>
        <w:r w:rsidRPr="00EE5B8A">
          <w:rPr>
            <w:iCs/>
          </w:rPr>
          <w:t>The estimated capital cost is less than $25,000,000, and it involves</w:t>
        </w:r>
        <w:r w:rsidRPr="00EE5B8A">
          <w:t xml:space="preserve"> </w:t>
        </w:r>
        <w:r w:rsidRPr="00EE5B8A">
          <w:rPr>
            <w:iCs/>
          </w:rPr>
          <w:t xml:space="preserve">mitigating reliability issues due to </w:t>
        </w:r>
      </w:ins>
      <w:ins w:id="56" w:author="LST and AEP 072825" w:date="2025-07-25T14:29:00Z" w16du:dateUtc="2025-07-25T19:29:00Z">
        <w:r w:rsidR="001D1441">
          <w:rPr>
            <w:iCs/>
          </w:rPr>
          <w:t>S</w:t>
        </w:r>
      </w:ins>
      <w:ins w:id="57" w:author="LST and AEP 072825" w:date="2025-07-25T14:22:00Z" w16du:dateUtc="2025-07-25T19:22:00Z">
        <w:r w:rsidRPr="00EE5B8A">
          <w:rPr>
            <w:iCs/>
          </w:rPr>
          <w:t xml:space="preserve">ubsynchronous </w:t>
        </w:r>
      </w:ins>
      <w:ins w:id="58" w:author="LST and AEP 072825" w:date="2025-07-25T14:30:00Z" w16du:dateUtc="2025-07-25T19:30:00Z">
        <w:r w:rsidR="001D1441">
          <w:rPr>
            <w:iCs/>
          </w:rPr>
          <w:t>O</w:t>
        </w:r>
      </w:ins>
      <w:ins w:id="59" w:author="LST and AEP 072825" w:date="2025-07-25T14:22:00Z" w16du:dateUtc="2025-07-25T19:22:00Z">
        <w:r w:rsidRPr="00EE5B8A">
          <w:rPr>
            <w:iCs/>
          </w:rPr>
          <w:t>scillation (SSO) by</w:t>
        </w:r>
        <w:r w:rsidRPr="00055A95">
          <w:rPr>
            <w:iCs/>
          </w:rPr>
          <w:t xml:space="preserve">  the permanent bypass of an existing series capacitor or un-bypassing of a series capacitor that was previously designated as permanently bypassed.</w:t>
        </w:r>
      </w:ins>
    </w:p>
    <w:p w14:paraId="2B201F05" w14:textId="6AD44868" w:rsidR="00AD7D8C" w:rsidDel="00CB38EE" w:rsidRDefault="00CB38EE" w:rsidP="00EE5B8A">
      <w:pPr>
        <w:spacing w:after="240"/>
        <w:ind w:left="1440"/>
        <w:rPr>
          <w:ins w:id="60" w:author="ERCOT" w:date="2025-04-10T15:47:00Z" w16du:dateUtc="2025-04-10T20:47:00Z"/>
          <w:del w:id="61" w:author="TIEC 070825" w:date="2025-07-08T13:17:00Z" w16du:dateUtc="2025-07-08T18:17:00Z"/>
          <w:iCs/>
        </w:rPr>
      </w:pPr>
      <w:ins w:id="62" w:author="TIEC 070825" w:date="2025-07-08T13:16:00Z" w16du:dateUtc="2025-07-08T18:16:00Z">
        <w:del w:id="63" w:author="LST and AEP 072825" w:date="2025-07-25T14:18:00Z" w16du:dateUtc="2025-07-25T19:18:00Z">
          <w:r w:rsidRPr="00880A0B" w:rsidDel="00EE5B8A">
            <w:rPr>
              <w:iCs/>
            </w:rPr>
            <w:delText xml:space="preserve">A project </w:delText>
          </w:r>
          <w:r w:rsidDel="00EE5B8A">
            <w:rPr>
              <w:iCs/>
            </w:rPr>
            <w:delText xml:space="preserve">with an estimated capital cost greater than or equal to $25,000,000 that </w:delText>
          </w:r>
          <w:r w:rsidRPr="00880A0B" w:rsidDel="00EE5B8A">
            <w:rPr>
              <w:iCs/>
            </w:rPr>
            <w:delText>is proposed for the purpose of replacing aged infrastructure or storm hardening</w:delText>
          </w:r>
          <w:r w:rsidDel="00EE5B8A">
            <w:rPr>
              <w:iCs/>
            </w:rPr>
            <w:delText xml:space="preserve"> shall be processed as a Tier 3 project and shall be reclassified as a Tier 4, neutral project upon ERCOT’s determination that any concerns, questions or objections raised during the comment process have been resolved satisfactorily. </w:delText>
          </w:r>
        </w:del>
      </w:ins>
      <w:del w:id="64" w:author="TIEC 070825" w:date="2025-07-08T13:17:00Z" w16du:dateUtc="2025-07-08T18:17:00Z">
        <w:r w:rsidR="00AD7D8C" w:rsidDel="00CB38EE">
          <w:rPr>
            <w:iCs/>
          </w:rPr>
          <w:delText xml:space="preserve">A project </w:delText>
        </w:r>
      </w:del>
      <w:ins w:id="65" w:author="ERCOT" w:date="2025-04-10T15:46:00Z" w16du:dateUtc="2025-04-10T20:46:00Z">
        <w:del w:id="66" w:author="TIEC 070825" w:date="2025-07-08T13:17:00Z" w16du:dateUtc="2025-07-08T18:17:00Z">
          <w:r w:rsidR="00AD7D8C" w:rsidRPr="006D0D04" w:rsidDel="00CB38EE">
            <w:rPr>
              <w:iCs/>
            </w:rPr>
            <w:delText xml:space="preserve">shall be </w:delText>
          </w:r>
          <w:r w:rsidR="00AD7D8C" w:rsidDel="00CB38EE">
            <w:rPr>
              <w:iCs/>
            </w:rPr>
            <w:delText xml:space="preserve">initially classified </w:delText>
          </w:r>
          <w:r w:rsidR="00AD7D8C" w:rsidRPr="006D0D04" w:rsidDel="00CB38EE">
            <w:rPr>
              <w:iCs/>
            </w:rPr>
            <w:delText xml:space="preserve">as Tier 3 </w:delText>
          </w:r>
          <w:r w:rsidR="00AD7D8C" w:rsidDel="00CB38EE">
            <w:rPr>
              <w:iCs/>
            </w:rPr>
            <w:delText xml:space="preserve">if it meets any of the following conditions </w:delText>
          </w:r>
          <w:r w:rsidR="00AD7D8C" w:rsidRPr="006D0D04" w:rsidDel="00CB38EE">
            <w:rPr>
              <w:iCs/>
            </w:rPr>
            <w:delText xml:space="preserve">and shall </w:delText>
          </w:r>
          <w:r w:rsidR="00AD7D8C" w:rsidDel="00CB38EE">
            <w:rPr>
              <w:iCs/>
            </w:rPr>
            <w:delText xml:space="preserve">subsequently </w:delText>
          </w:r>
          <w:r w:rsidR="00AD7D8C" w:rsidRPr="006D0D04" w:rsidDel="00CB38EE">
            <w:rPr>
              <w:iCs/>
            </w:rPr>
            <w:delText>be reclassified as a Tier 4 neutral project upon ERCOT’s determination that any concerns, questions</w:delText>
          </w:r>
          <w:r w:rsidR="00AD7D8C" w:rsidDel="00CB38EE">
            <w:rPr>
              <w:iCs/>
            </w:rPr>
            <w:delText>,</w:delText>
          </w:r>
          <w:r w:rsidR="00AD7D8C" w:rsidRPr="006D0D04" w:rsidDel="00CB38EE">
            <w:rPr>
              <w:iCs/>
            </w:rPr>
            <w:delText xml:space="preserve"> or objections raised during the comment process have been resolved satisfactorily</w:delText>
          </w:r>
          <w:r w:rsidR="00AD7D8C" w:rsidDel="00CB38EE">
            <w:rPr>
              <w:iCs/>
            </w:rPr>
            <w:delText>:</w:delText>
          </w:r>
        </w:del>
      </w:ins>
      <w:del w:id="67" w:author="TIEC 070825" w:date="2025-07-08T13:17:00Z" w16du:dateUtc="2025-07-08T18:17:00Z">
        <w:r w:rsidR="00AD7D8C" w:rsidDel="00CB38EE">
          <w:rPr>
            <w:iCs/>
          </w:rPr>
          <w:delText xml:space="preserve">with an </w:delText>
        </w:r>
      </w:del>
    </w:p>
    <w:p w14:paraId="7ED461B5" w14:textId="0E63D2D0" w:rsidR="00AD7D8C" w:rsidRPr="00CB38EE" w:rsidDel="00CB38EE" w:rsidRDefault="00AD7D8C" w:rsidP="00CB38EE">
      <w:pPr>
        <w:spacing w:after="240"/>
        <w:ind w:left="2160" w:hanging="720"/>
        <w:rPr>
          <w:ins w:id="68" w:author="ERCOT" w:date="2025-04-10T15:49:00Z" w16du:dateUtc="2025-04-10T20:49:00Z"/>
          <w:del w:id="69" w:author="TIEC 070825" w:date="2025-07-08T13:17:00Z" w16du:dateUtc="2025-07-08T18:17:00Z"/>
        </w:rPr>
      </w:pPr>
      <w:ins w:id="70" w:author="ERCOT" w:date="2025-04-10T15:47:00Z" w16du:dateUtc="2025-04-10T20:47:00Z">
        <w:del w:id="71" w:author="TIEC 070825" w:date="2025-07-08T13:17:00Z" w16du:dateUtc="2025-07-08T18:17:00Z">
          <w:r w:rsidRPr="00CB38EE" w:rsidDel="00CB38EE">
            <w:delText>(i)</w:delText>
          </w:r>
          <w:r w:rsidRPr="00CB38EE" w:rsidDel="00CB38EE">
            <w:tab/>
            <w:delText xml:space="preserve">The </w:delText>
          </w:r>
        </w:del>
      </w:ins>
      <w:del w:id="72" w:author="TIEC 070825" w:date="2025-07-08T13:17:00Z" w16du:dateUtc="2025-07-08T18:17:00Z">
        <w:r w:rsidRPr="00CB38EE" w:rsidDel="00CB38EE">
          <w:delText xml:space="preserve">estimated capital cost </w:delText>
        </w:r>
      </w:del>
      <w:ins w:id="73" w:author="ERCOT" w:date="2025-04-10T15:48:00Z" w16du:dateUtc="2025-04-10T20:48:00Z">
        <w:del w:id="74" w:author="TIEC 070825" w:date="2025-07-08T13:17:00Z" w16du:dateUtc="2025-07-08T18:17:00Z">
          <w:r w:rsidRPr="00CB38EE" w:rsidDel="00CB38EE">
            <w:delText xml:space="preserve">is </w:delText>
          </w:r>
        </w:del>
      </w:ins>
      <w:del w:id="75" w:author="TIEC 070825" w:date="2025-07-08T13:17:00Z" w16du:dateUtc="2025-07-08T18:17:00Z">
        <w:r w:rsidRPr="00CB38EE" w:rsidDel="00CB38EE">
          <w:delText>greater than or equal to $25,000,000</w:delText>
        </w:r>
      </w:del>
      <w:ins w:id="76" w:author="ERCOT" w:date="2025-04-10T15:48:00Z" w16du:dateUtc="2025-04-10T20:48:00Z">
        <w:del w:id="77" w:author="TIEC 070825" w:date="2025-07-08T13:17:00Z" w16du:dateUtc="2025-07-08T18:17:00Z">
          <w:r w:rsidRPr="00CB38EE" w:rsidDel="00CB38EE">
            <w:delText>,</w:delText>
          </w:r>
        </w:del>
      </w:ins>
      <w:del w:id="78" w:author="TIEC 070825" w:date="2025-07-08T13:17:00Z" w16du:dateUtc="2025-07-08T18:17:00Z">
        <w:r w:rsidRPr="00CB38EE" w:rsidDel="00CB38EE">
          <w:delText xml:space="preserve"> </w:delText>
        </w:r>
      </w:del>
      <w:ins w:id="79" w:author="ERCOT" w:date="2025-04-10T15:48:00Z" w16du:dateUtc="2025-04-10T20:48:00Z">
        <w:del w:id="80" w:author="TIEC 070825" w:date="2025-07-08T13:17:00Z" w16du:dateUtc="2025-07-08T18:17:00Z">
          <w:r w:rsidRPr="00CB38EE" w:rsidDel="00CB38EE">
            <w:delText xml:space="preserve">and </w:delText>
          </w:r>
        </w:del>
      </w:ins>
      <w:ins w:id="81" w:author="ERCOT" w:date="2025-04-15T16:03:00Z" w16du:dateUtc="2025-04-15T21:03:00Z">
        <w:del w:id="82" w:author="TIEC 070825" w:date="2025-07-08T13:17:00Z" w16du:dateUtc="2025-07-08T18:17:00Z">
          <w:r w:rsidR="00417070" w:rsidRPr="00CB38EE" w:rsidDel="00CB38EE">
            <w:delText xml:space="preserve">it </w:delText>
          </w:r>
        </w:del>
      </w:ins>
      <w:del w:id="83" w:author="TIEC 070825" w:date="2025-07-08T13:17:00Z" w16du:dateUtc="2025-07-08T18:17:00Z">
        <w:r w:rsidRPr="00CB38EE" w:rsidDel="00CB38EE">
          <w:delText>that is proposed for the purpose of replacing aged infrastructure or storm hardening</w:delText>
        </w:r>
      </w:del>
      <w:ins w:id="84" w:author="ERCOT" w:date="2025-04-10T15:49:00Z" w16du:dateUtc="2025-04-10T20:49:00Z">
        <w:del w:id="85" w:author="TIEC 070825" w:date="2025-07-08T13:17:00Z" w16du:dateUtc="2025-07-08T18:17:00Z">
          <w:r w:rsidR="00E148A4" w:rsidRPr="00CB38EE" w:rsidDel="00CB38EE">
            <w:delText>; or</w:delText>
          </w:r>
        </w:del>
      </w:ins>
      <w:del w:id="86" w:author="TIEC 070825" w:date="2025-07-08T13:17:00Z" w16du:dateUtc="2025-07-08T18:17:00Z">
        <w:r w:rsidRPr="00CB38EE" w:rsidDel="00CB38EE">
          <w:delText xml:space="preserve"> shall be processed as a Tier 3 project and shall be reclassified as a Tier 4, neutral project upon ERCOT’s determination that any concerns, questions or objections raised during the comment process have been resolved satisfactorily.</w:delText>
        </w:r>
      </w:del>
    </w:p>
    <w:p w14:paraId="2BF04938" w14:textId="1AB2BACD" w:rsidR="00AD7D8C" w:rsidRPr="00CB38EE" w:rsidRDefault="00E148A4" w:rsidP="00CB38EE">
      <w:pPr>
        <w:spacing w:after="240"/>
        <w:ind w:left="2160" w:hanging="720"/>
      </w:pPr>
      <w:ins w:id="87" w:author="ERCOT" w:date="2025-04-10T15:49:00Z" w16du:dateUtc="2025-04-10T20:49:00Z">
        <w:del w:id="88" w:author="TIEC 070825" w:date="2025-07-08T13:17:00Z" w16du:dateUtc="2025-07-08T18:17:00Z">
          <w:r w:rsidRPr="00CB38EE" w:rsidDel="00CB38EE">
            <w:delText>(ii)</w:delText>
          </w:r>
          <w:r w:rsidRPr="00CB38EE" w:rsidDel="00CB38EE">
            <w:tab/>
            <w:delText>The estimated capital cost is less than $25,000,000, and it involves the permanent bypass of an existing series capacitor or un-bypassing of a series capacitor that was previously designated as permanently bypassed.</w:delText>
          </w:r>
        </w:del>
      </w:ins>
    </w:p>
    <w:bookmarkEnd w:id="45"/>
    <w:bookmarkEnd w:id="33"/>
    <w:p w14:paraId="4ABEEAE8" w14:textId="460A464F" w:rsidR="00E56F96" w:rsidRPr="00415110" w:rsidRDefault="00E56F96" w:rsidP="00E56F96">
      <w:pPr>
        <w:spacing w:after="240"/>
        <w:ind w:left="1440" w:hanging="720"/>
        <w:rPr>
          <w:iCs/>
        </w:rPr>
      </w:pPr>
      <w:r w:rsidRPr="00415110">
        <w:rPr>
          <w:iCs/>
        </w:rPr>
        <w:lastRenderedPageBreak/>
        <w:t>(</w:t>
      </w:r>
      <w:ins w:id="89" w:author="LST and AEP 072825" w:date="2025-07-25T14:19:00Z" w16du:dateUtc="2025-07-25T19:19:00Z">
        <w:r w:rsidR="00EE5B8A">
          <w:rPr>
            <w:iCs/>
          </w:rPr>
          <w:t>e</w:t>
        </w:r>
      </w:ins>
      <w:ins w:id="90" w:author="TIEC 070825" w:date="2025-07-08T13:14:00Z" w16du:dateUtc="2025-07-08T18:14:00Z">
        <w:del w:id="91" w:author="LST and AEP 072825" w:date="2025-07-25T14:19:00Z" w16du:dateUtc="2025-07-25T19:19:00Z">
          <w:r w:rsidR="00CB38EE" w:rsidDel="00EE5B8A">
            <w:rPr>
              <w:iCs/>
            </w:rPr>
            <w:delText>f</w:delText>
          </w:r>
        </w:del>
      </w:ins>
      <w:del w:id="92" w:author="TIEC 070825" w:date="2025-07-08T13:14:00Z" w16du:dateUtc="2025-07-08T18:14:00Z">
        <w:r w:rsidDel="00CB38EE">
          <w:rPr>
            <w:iCs/>
          </w:rPr>
          <w:delText>e</w:delText>
        </w:r>
      </w:del>
      <w:r w:rsidRPr="00415110">
        <w:rPr>
          <w:iCs/>
        </w:rPr>
        <w:t>)</w:t>
      </w:r>
      <w:r w:rsidRPr="00415110">
        <w:rPr>
          <w:iCs/>
        </w:rPr>
        <w:tab/>
        <w:t xml:space="preserve">A project shall be classified as Tier 4 if it does not meet the requirements to be classified as Tier 1, 2, or 3 or if it is considered a neutral project pursuant to </w:t>
      </w:r>
      <w:r w:rsidRPr="004E1281">
        <w:rPr>
          <w:iCs/>
        </w:rPr>
        <w:t>paragraph (</w:t>
      </w:r>
      <w:ins w:id="93" w:author="TIEC 070825" w:date="2025-07-08T13:18:00Z" w16du:dateUtc="2025-07-08T18:18:00Z">
        <w:del w:id="94" w:author="LST and AEP 072825" w:date="2025-07-25T14:23:00Z" w16du:dateUtc="2025-07-25T19:23:00Z">
          <w:r w:rsidR="00CB38EE" w:rsidRPr="004E1281" w:rsidDel="00EE5B8A">
            <w:rPr>
              <w:iCs/>
            </w:rPr>
            <w:delText>g</w:delText>
          </w:r>
        </w:del>
      </w:ins>
      <w:ins w:id="95" w:author="LST and AEP 072825" w:date="2025-07-25T14:23:00Z" w16du:dateUtc="2025-07-25T19:23:00Z">
        <w:r w:rsidR="00EE5B8A" w:rsidRPr="004E1281">
          <w:rPr>
            <w:iCs/>
          </w:rPr>
          <w:t>f</w:t>
        </w:r>
      </w:ins>
      <w:del w:id="96" w:author="TIEC 070825" w:date="2025-07-08T13:18:00Z" w16du:dateUtc="2025-07-08T18:18:00Z">
        <w:r w:rsidRPr="004E1281" w:rsidDel="00CB38EE">
          <w:rPr>
            <w:iCs/>
          </w:rPr>
          <w:delText>f</w:delText>
        </w:r>
      </w:del>
      <w:r w:rsidRPr="004E1281">
        <w:rPr>
          <w:iCs/>
        </w:rPr>
        <w:t>) below</w:t>
      </w:r>
      <w:r w:rsidRPr="00415110">
        <w:rPr>
          <w:iCs/>
        </w:rPr>
        <w:t>.</w:t>
      </w:r>
    </w:p>
    <w:p w14:paraId="1946ABF6" w14:textId="64C4EA3F" w:rsidR="00E56F96" w:rsidRPr="00415110" w:rsidRDefault="00E56F96" w:rsidP="00E56F96">
      <w:pPr>
        <w:spacing w:after="240"/>
        <w:ind w:left="1440" w:hanging="720"/>
        <w:rPr>
          <w:iCs/>
        </w:rPr>
      </w:pPr>
      <w:r w:rsidRPr="00415110">
        <w:rPr>
          <w:iCs/>
        </w:rPr>
        <w:t>(</w:t>
      </w:r>
      <w:ins w:id="97" w:author="LST and AEP 072825" w:date="2025-07-25T14:19:00Z" w16du:dateUtc="2025-07-25T19:19:00Z">
        <w:r w:rsidR="00EE5B8A">
          <w:rPr>
            <w:iCs/>
          </w:rPr>
          <w:t>f</w:t>
        </w:r>
      </w:ins>
      <w:ins w:id="98" w:author="TIEC 070825" w:date="2025-07-08T13:14:00Z" w16du:dateUtc="2025-07-08T18:14:00Z">
        <w:del w:id="99" w:author="LST and AEP 072825" w:date="2025-07-25T14:19:00Z" w16du:dateUtc="2025-07-25T19:19:00Z">
          <w:r w:rsidR="00CB38EE" w:rsidDel="00EE5B8A">
            <w:rPr>
              <w:iCs/>
            </w:rPr>
            <w:delText>g</w:delText>
          </w:r>
        </w:del>
      </w:ins>
      <w:del w:id="100" w:author="TIEC 070825" w:date="2025-07-08T13:14:00Z" w16du:dateUtc="2025-07-08T18:14:00Z">
        <w:r w:rsidDel="00CB38EE">
          <w:rPr>
            <w:iCs/>
          </w:rPr>
          <w:delText>f</w:delText>
        </w:r>
      </w:del>
      <w:r w:rsidRPr="00415110">
        <w:rPr>
          <w:iCs/>
        </w:rPr>
        <w:t>)</w:t>
      </w:r>
      <w:r w:rsidRPr="00415110">
        <w:rPr>
          <w:iCs/>
        </w:rPr>
        <w:tab/>
        <w:t>A project shall be considered a neutral project if it consists entirely of:</w:t>
      </w:r>
    </w:p>
    <w:p w14:paraId="473FC280" w14:textId="77777777" w:rsidR="00E56F96" w:rsidRPr="00415110" w:rsidRDefault="00E56F96" w:rsidP="00E56F96">
      <w:pPr>
        <w:spacing w:after="240"/>
        <w:ind w:left="2160" w:hanging="720"/>
      </w:pPr>
      <w:r w:rsidRPr="00415110">
        <w:t>(i)</w:t>
      </w:r>
      <w:r w:rsidRPr="00415110">
        <w:tab/>
        <w:t xml:space="preserve">The addition of or upgrades to radial transmission circuits; </w:t>
      </w:r>
    </w:p>
    <w:p w14:paraId="741582F0" w14:textId="77777777" w:rsidR="00E56F96" w:rsidRPr="00415110" w:rsidRDefault="00E56F96" w:rsidP="00E56F96">
      <w:pPr>
        <w:spacing w:after="240"/>
        <w:ind w:left="2160" w:hanging="720"/>
      </w:pPr>
      <w:r w:rsidRPr="00415110">
        <w:t>(ii)</w:t>
      </w:r>
      <w:r w:rsidRPr="00415110">
        <w:tab/>
        <w:t>The addition of equipment that does not affect the transfer capability of a circuit;</w:t>
      </w:r>
    </w:p>
    <w:p w14:paraId="784D143D" w14:textId="77777777" w:rsidR="00E56F96" w:rsidRPr="00415110" w:rsidRDefault="00E56F96" w:rsidP="00E56F96">
      <w:pPr>
        <w:spacing w:after="240"/>
        <w:ind w:left="2160" w:hanging="720"/>
      </w:pPr>
      <w:r w:rsidRPr="00415110">
        <w:t>(iii)</w:t>
      </w:r>
      <w:r w:rsidRPr="00415110">
        <w:tab/>
        <w:t xml:space="preserve">Repair and replacement-in-kind projects; </w:t>
      </w:r>
    </w:p>
    <w:p w14:paraId="400E6D75" w14:textId="77777777" w:rsidR="00E56F96" w:rsidRPr="00415110" w:rsidRDefault="00E56F96" w:rsidP="00E56F9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048A00BE" w14:textId="77777777" w:rsidR="00E56F96" w:rsidRDefault="00E56F96" w:rsidP="00E56F96">
      <w:pPr>
        <w:spacing w:after="240"/>
        <w:ind w:left="2160" w:hanging="720"/>
      </w:pPr>
      <w:r w:rsidRPr="00415110">
        <w:t>(v)</w:t>
      </w:r>
      <w:r w:rsidRPr="00415110">
        <w:tab/>
        <w:t xml:space="preserve">The addition of static reactive devices; </w:t>
      </w:r>
    </w:p>
    <w:p w14:paraId="3D4B2754" w14:textId="77777777" w:rsidR="00E56F96" w:rsidRPr="00415110" w:rsidRDefault="00E56F96" w:rsidP="00E56F96">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0730A519" w14:textId="77777777" w:rsidR="00E56F96" w:rsidRPr="00415110" w:rsidRDefault="00E56F96" w:rsidP="00E56F96">
      <w:pPr>
        <w:spacing w:after="240"/>
        <w:ind w:left="2160" w:hanging="720"/>
        <w:rPr>
          <w:iCs/>
        </w:rPr>
      </w:pPr>
      <w:r w:rsidRPr="00415110">
        <w:rPr>
          <w:iCs/>
        </w:rPr>
        <w:t>(vii)</w:t>
      </w:r>
      <w:r w:rsidRPr="00415110">
        <w:rPr>
          <w:iCs/>
        </w:rPr>
        <w:tab/>
        <w:t>Replacement of failed equipment, even if it results in a ratings and/or impedance change; or</w:t>
      </w:r>
    </w:p>
    <w:p w14:paraId="703A72EA" w14:textId="77777777" w:rsidR="00E56F96" w:rsidRDefault="00E56F96" w:rsidP="00E56F96">
      <w:pPr>
        <w:spacing w:after="240"/>
        <w:ind w:left="2160" w:hanging="720"/>
        <w:rPr>
          <w:iCs/>
        </w:rPr>
      </w:pPr>
      <w:r>
        <w:rPr>
          <w:iCs/>
        </w:rPr>
        <w:t>(viii</w:t>
      </w:r>
      <w:r w:rsidRPr="00415110">
        <w:rPr>
          <w:iCs/>
        </w:rPr>
        <w:t>)</w:t>
      </w:r>
      <w:r w:rsidRPr="00415110">
        <w:rPr>
          <w:iCs/>
        </w:rPr>
        <w:tab/>
        <w:t>Equipment upgrades resulting in only ratings changes.</w:t>
      </w:r>
    </w:p>
    <w:p w14:paraId="0D577C1D" w14:textId="77777777" w:rsidR="00E56F96" w:rsidRPr="00350910" w:rsidRDefault="00E56F96" w:rsidP="00E56F9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704116CF" w14:textId="77777777" w:rsidR="00E56F96" w:rsidRDefault="00E56F96" w:rsidP="00E56F96">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C14FED6" w14:textId="77777777" w:rsidR="00E56F96" w:rsidRDefault="00E56F96" w:rsidP="00E56F9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1C810022" w14:textId="77777777" w:rsidR="00E56F96" w:rsidRPr="00BB17FF" w:rsidRDefault="00E56F96" w:rsidP="00E56F96">
      <w:pPr>
        <w:pStyle w:val="BodyTextNumbered"/>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035099FA" w14:textId="15CC1719" w:rsidR="009A3772" w:rsidRPr="00DF0CBE" w:rsidRDefault="009A3772" w:rsidP="00BC465F">
      <w:pPr>
        <w:pStyle w:val="BodyTextNumbered"/>
        <w:rPr>
          <w:color w:val="000000"/>
          <w:sz w:val="27"/>
          <w:szCs w:val="27"/>
        </w:rPr>
      </w:pPr>
    </w:p>
    <w:sectPr w:rsidR="009A3772" w:rsidRPr="00DF0CBE">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6" w:author="ERCOT Market Rules" w:date="2025-04-16T08:24:00Z" w:initials="EWG">
    <w:p w14:paraId="15E13725" w14:textId="04CD3D72" w:rsidR="00D75B33" w:rsidRDefault="00D75B33">
      <w:pPr>
        <w:pStyle w:val="CommentText"/>
      </w:pPr>
      <w:r>
        <w:rPr>
          <w:rStyle w:val="CommentReference"/>
        </w:rPr>
        <w:annotationRef/>
      </w:r>
      <w:r>
        <w:t>Please note NPRR1274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E13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8A690" w16cex:dateUtc="2025-04-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E13725" w16cid:durableId="1C68A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B6BF106" w:rsidR="00D176CF" w:rsidRDefault="00D75B33">
    <w:pPr>
      <w:pStyle w:val="Footer"/>
      <w:tabs>
        <w:tab w:val="clear" w:pos="4320"/>
        <w:tab w:val="clear" w:pos="8640"/>
        <w:tab w:val="right" w:pos="9360"/>
      </w:tabs>
      <w:rPr>
        <w:rFonts w:ascii="Arial" w:hAnsi="Arial" w:cs="Arial"/>
        <w:sz w:val="18"/>
      </w:rPr>
    </w:pPr>
    <w:r>
      <w:rPr>
        <w:rFonts w:ascii="Arial" w:hAnsi="Arial" w:cs="Arial"/>
        <w:sz w:val="18"/>
      </w:rPr>
      <w:t>1280</w:t>
    </w:r>
    <w:r w:rsidR="00D176CF">
      <w:rPr>
        <w:rFonts w:ascii="Arial" w:hAnsi="Arial" w:cs="Arial"/>
        <w:sz w:val="18"/>
      </w:rPr>
      <w:t>NPRR</w:t>
    </w:r>
    <w:r w:rsidR="00D12971">
      <w:rPr>
        <w:rFonts w:ascii="Arial" w:hAnsi="Arial" w:cs="Arial"/>
        <w:sz w:val="18"/>
      </w:rPr>
      <w:t>-</w:t>
    </w:r>
    <w:r w:rsidR="00EC1007">
      <w:rPr>
        <w:rFonts w:ascii="Arial" w:hAnsi="Arial" w:cs="Arial"/>
        <w:sz w:val="18"/>
      </w:rPr>
      <w:t>08</w:t>
    </w:r>
    <w:r w:rsidR="00D12971">
      <w:rPr>
        <w:rFonts w:ascii="Arial" w:hAnsi="Arial" w:cs="Arial"/>
        <w:sz w:val="18"/>
      </w:rPr>
      <w:t xml:space="preserve"> </w:t>
    </w:r>
    <w:r w:rsidR="0062429E">
      <w:rPr>
        <w:rFonts w:ascii="Arial" w:hAnsi="Arial" w:cs="Arial"/>
        <w:sz w:val="18"/>
      </w:rPr>
      <w:t>LST and AEP</w:t>
    </w:r>
    <w:r w:rsidR="008E34C7">
      <w:rPr>
        <w:rFonts w:ascii="Arial" w:hAnsi="Arial" w:cs="Arial"/>
        <w:sz w:val="18"/>
      </w:rPr>
      <w:t xml:space="preserve"> Comments</w:t>
    </w:r>
    <w:r>
      <w:rPr>
        <w:rFonts w:ascii="Arial" w:hAnsi="Arial" w:cs="Arial"/>
        <w:sz w:val="18"/>
      </w:rPr>
      <w:t xml:space="preserve"> </w:t>
    </w:r>
    <w:r w:rsidR="008E34C7">
      <w:rPr>
        <w:rFonts w:ascii="Arial" w:hAnsi="Arial" w:cs="Arial"/>
        <w:sz w:val="18"/>
      </w:rPr>
      <w:t>07</w:t>
    </w:r>
    <w:r w:rsidR="0062429E">
      <w:rPr>
        <w:rFonts w:ascii="Arial" w:hAnsi="Arial" w:cs="Arial"/>
        <w:sz w:val="18"/>
      </w:rPr>
      <w:t>2</w:t>
    </w:r>
    <w:r w:rsidR="00EC1007">
      <w:rPr>
        <w:rFonts w:ascii="Arial" w:hAnsi="Arial" w:cs="Arial"/>
        <w:sz w:val="18"/>
      </w:rPr>
      <w:t>8</w:t>
    </w:r>
    <w:r w:rsidR="008E34C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3527570" w:rsidR="00D176CF" w:rsidRDefault="008E34C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EC 070825">
    <w15:presenceInfo w15:providerId="None" w15:userId="TIEC 070825"/>
  </w15:person>
  <w15:person w15:author="LST and AEP 072825">
    <w15:presenceInfo w15:providerId="None" w15:userId="LST and AEP 072825"/>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A6"/>
    <w:rsid w:val="000305D5"/>
    <w:rsid w:val="00034A98"/>
    <w:rsid w:val="00042CE3"/>
    <w:rsid w:val="00060A5A"/>
    <w:rsid w:val="00064B44"/>
    <w:rsid w:val="000661BD"/>
    <w:rsid w:val="00067FE2"/>
    <w:rsid w:val="0007682E"/>
    <w:rsid w:val="00081176"/>
    <w:rsid w:val="000821E9"/>
    <w:rsid w:val="0008655C"/>
    <w:rsid w:val="0009420C"/>
    <w:rsid w:val="000971A7"/>
    <w:rsid w:val="000A43B7"/>
    <w:rsid w:val="000C0C8C"/>
    <w:rsid w:val="000C6528"/>
    <w:rsid w:val="000D1AEB"/>
    <w:rsid w:val="000D3E64"/>
    <w:rsid w:val="000F13C5"/>
    <w:rsid w:val="000F7D98"/>
    <w:rsid w:val="00105A36"/>
    <w:rsid w:val="001313B4"/>
    <w:rsid w:val="0014546D"/>
    <w:rsid w:val="001500D9"/>
    <w:rsid w:val="00156DB7"/>
    <w:rsid w:val="00157228"/>
    <w:rsid w:val="00160C3C"/>
    <w:rsid w:val="00176375"/>
    <w:rsid w:val="0017783C"/>
    <w:rsid w:val="001875B3"/>
    <w:rsid w:val="0019314C"/>
    <w:rsid w:val="001943C7"/>
    <w:rsid w:val="001A18EB"/>
    <w:rsid w:val="001A5F0B"/>
    <w:rsid w:val="001D1441"/>
    <w:rsid w:val="001F38F0"/>
    <w:rsid w:val="001F444A"/>
    <w:rsid w:val="001F67A2"/>
    <w:rsid w:val="00223BAA"/>
    <w:rsid w:val="00237430"/>
    <w:rsid w:val="0026307D"/>
    <w:rsid w:val="00276A99"/>
    <w:rsid w:val="00286AD9"/>
    <w:rsid w:val="00291C6C"/>
    <w:rsid w:val="002966F3"/>
    <w:rsid w:val="002B69F3"/>
    <w:rsid w:val="002B763A"/>
    <w:rsid w:val="002D382A"/>
    <w:rsid w:val="002D4B3F"/>
    <w:rsid w:val="002D725F"/>
    <w:rsid w:val="002F1EDD"/>
    <w:rsid w:val="003013F2"/>
    <w:rsid w:val="0030232A"/>
    <w:rsid w:val="0030694A"/>
    <w:rsid w:val="003069F4"/>
    <w:rsid w:val="003361F0"/>
    <w:rsid w:val="00341C5B"/>
    <w:rsid w:val="00360920"/>
    <w:rsid w:val="00362A54"/>
    <w:rsid w:val="00384709"/>
    <w:rsid w:val="00386C35"/>
    <w:rsid w:val="00394F55"/>
    <w:rsid w:val="003A3D77"/>
    <w:rsid w:val="003B5AED"/>
    <w:rsid w:val="003C274C"/>
    <w:rsid w:val="003C6B7B"/>
    <w:rsid w:val="003E639C"/>
    <w:rsid w:val="004135BD"/>
    <w:rsid w:val="00417070"/>
    <w:rsid w:val="0042358A"/>
    <w:rsid w:val="004302A4"/>
    <w:rsid w:val="004400BB"/>
    <w:rsid w:val="004463BA"/>
    <w:rsid w:val="0045720E"/>
    <w:rsid w:val="00461D45"/>
    <w:rsid w:val="00471327"/>
    <w:rsid w:val="004806A9"/>
    <w:rsid w:val="004822D4"/>
    <w:rsid w:val="00484A32"/>
    <w:rsid w:val="00492239"/>
    <w:rsid w:val="0049290B"/>
    <w:rsid w:val="00496364"/>
    <w:rsid w:val="004A1A83"/>
    <w:rsid w:val="004A4451"/>
    <w:rsid w:val="004B1E91"/>
    <w:rsid w:val="004C1C53"/>
    <w:rsid w:val="004C68AE"/>
    <w:rsid w:val="004D3958"/>
    <w:rsid w:val="004E1281"/>
    <w:rsid w:val="004F5CF9"/>
    <w:rsid w:val="005008DF"/>
    <w:rsid w:val="005045D0"/>
    <w:rsid w:val="00510561"/>
    <w:rsid w:val="00514E70"/>
    <w:rsid w:val="0051742D"/>
    <w:rsid w:val="00526FA5"/>
    <w:rsid w:val="00527E0F"/>
    <w:rsid w:val="00534C6C"/>
    <w:rsid w:val="00555554"/>
    <w:rsid w:val="00572F00"/>
    <w:rsid w:val="00575BB4"/>
    <w:rsid w:val="00577B00"/>
    <w:rsid w:val="005841C0"/>
    <w:rsid w:val="0059260F"/>
    <w:rsid w:val="005979AE"/>
    <w:rsid w:val="005A4964"/>
    <w:rsid w:val="005B0755"/>
    <w:rsid w:val="005B6678"/>
    <w:rsid w:val="005E5074"/>
    <w:rsid w:val="006023C1"/>
    <w:rsid w:val="006037F6"/>
    <w:rsid w:val="00605471"/>
    <w:rsid w:val="006102B2"/>
    <w:rsid w:val="00612E4F"/>
    <w:rsid w:val="00613501"/>
    <w:rsid w:val="00615D5E"/>
    <w:rsid w:val="00622E99"/>
    <w:rsid w:val="0062429E"/>
    <w:rsid w:val="00625E5D"/>
    <w:rsid w:val="00635DAA"/>
    <w:rsid w:val="00646A23"/>
    <w:rsid w:val="00653F28"/>
    <w:rsid w:val="00657C61"/>
    <w:rsid w:val="006617DE"/>
    <w:rsid w:val="0066370F"/>
    <w:rsid w:val="00676D9A"/>
    <w:rsid w:val="00691FD5"/>
    <w:rsid w:val="006A0784"/>
    <w:rsid w:val="006A697B"/>
    <w:rsid w:val="006B4DDE"/>
    <w:rsid w:val="006C0D40"/>
    <w:rsid w:val="006D0D04"/>
    <w:rsid w:val="006D2F52"/>
    <w:rsid w:val="006E2246"/>
    <w:rsid w:val="006E4597"/>
    <w:rsid w:val="006F71B7"/>
    <w:rsid w:val="00702B71"/>
    <w:rsid w:val="0070561D"/>
    <w:rsid w:val="0072742B"/>
    <w:rsid w:val="00732083"/>
    <w:rsid w:val="00743968"/>
    <w:rsid w:val="00744B88"/>
    <w:rsid w:val="00754025"/>
    <w:rsid w:val="00767662"/>
    <w:rsid w:val="007703AC"/>
    <w:rsid w:val="0077521D"/>
    <w:rsid w:val="007765A9"/>
    <w:rsid w:val="007776B8"/>
    <w:rsid w:val="00785415"/>
    <w:rsid w:val="00786294"/>
    <w:rsid w:val="00791CB9"/>
    <w:rsid w:val="00793130"/>
    <w:rsid w:val="0079598E"/>
    <w:rsid w:val="00797DEE"/>
    <w:rsid w:val="007A12B5"/>
    <w:rsid w:val="007A1BE1"/>
    <w:rsid w:val="007B3233"/>
    <w:rsid w:val="007B3CE3"/>
    <w:rsid w:val="007B3E91"/>
    <w:rsid w:val="007B5A42"/>
    <w:rsid w:val="007C199B"/>
    <w:rsid w:val="007D27D3"/>
    <w:rsid w:val="007D3073"/>
    <w:rsid w:val="007D3373"/>
    <w:rsid w:val="007D3D98"/>
    <w:rsid w:val="007D5B52"/>
    <w:rsid w:val="007D64B9"/>
    <w:rsid w:val="007D72D4"/>
    <w:rsid w:val="007E0452"/>
    <w:rsid w:val="007F17C6"/>
    <w:rsid w:val="007F215F"/>
    <w:rsid w:val="008070C0"/>
    <w:rsid w:val="00811C12"/>
    <w:rsid w:val="00845778"/>
    <w:rsid w:val="008566A9"/>
    <w:rsid w:val="0087563E"/>
    <w:rsid w:val="0088353C"/>
    <w:rsid w:val="00887E28"/>
    <w:rsid w:val="008A215E"/>
    <w:rsid w:val="008A757B"/>
    <w:rsid w:val="008A7D2E"/>
    <w:rsid w:val="008B4914"/>
    <w:rsid w:val="008D4F20"/>
    <w:rsid w:val="008D5C3A"/>
    <w:rsid w:val="008E2870"/>
    <w:rsid w:val="008E34C7"/>
    <w:rsid w:val="008E6603"/>
    <w:rsid w:val="008E6DA2"/>
    <w:rsid w:val="008F38F1"/>
    <w:rsid w:val="008F4ADB"/>
    <w:rsid w:val="008F6DD5"/>
    <w:rsid w:val="00907B1E"/>
    <w:rsid w:val="00913EB8"/>
    <w:rsid w:val="009178FF"/>
    <w:rsid w:val="00943AFD"/>
    <w:rsid w:val="00944E1F"/>
    <w:rsid w:val="009534AD"/>
    <w:rsid w:val="00954E06"/>
    <w:rsid w:val="00963A51"/>
    <w:rsid w:val="00983146"/>
    <w:rsid w:val="00983B6E"/>
    <w:rsid w:val="0098566F"/>
    <w:rsid w:val="00987F9D"/>
    <w:rsid w:val="009936F8"/>
    <w:rsid w:val="009A3772"/>
    <w:rsid w:val="009B6C02"/>
    <w:rsid w:val="009C74D8"/>
    <w:rsid w:val="009D17F0"/>
    <w:rsid w:val="009E1BF9"/>
    <w:rsid w:val="009F616B"/>
    <w:rsid w:val="00A03F12"/>
    <w:rsid w:val="00A42796"/>
    <w:rsid w:val="00A42878"/>
    <w:rsid w:val="00A5178E"/>
    <w:rsid w:val="00A5311D"/>
    <w:rsid w:val="00A53C4C"/>
    <w:rsid w:val="00A62D10"/>
    <w:rsid w:val="00A762CE"/>
    <w:rsid w:val="00A94C4E"/>
    <w:rsid w:val="00AA510D"/>
    <w:rsid w:val="00AA744C"/>
    <w:rsid w:val="00AC6610"/>
    <w:rsid w:val="00AD1745"/>
    <w:rsid w:val="00AD3B58"/>
    <w:rsid w:val="00AD5FFF"/>
    <w:rsid w:val="00AD7D8C"/>
    <w:rsid w:val="00AE25B4"/>
    <w:rsid w:val="00AF0D90"/>
    <w:rsid w:val="00AF56C6"/>
    <w:rsid w:val="00AF7CB2"/>
    <w:rsid w:val="00B032E8"/>
    <w:rsid w:val="00B354DB"/>
    <w:rsid w:val="00B442A5"/>
    <w:rsid w:val="00B45F36"/>
    <w:rsid w:val="00B47F2D"/>
    <w:rsid w:val="00B53179"/>
    <w:rsid w:val="00B57F96"/>
    <w:rsid w:val="00B6462E"/>
    <w:rsid w:val="00B67892"/>
    <w:rsid w:val="00B76FC1"/>
    <w:rsid w:val="00BA4D33"/>
    <w:rsid w:val="00BB03F8"/>
    <w:rsid w:val="00BC2D06"/>
    <w:rsid w:val="00BC465F"/>
    <w:rsid w:val="00BD07D2"/>
    <w:rsid w:val="00C00A0A"/>
    <w:rsid w:val="00C17F0E"/>
    <w:rsid w:val="00C5725A"/>
    <w:rsid w:val="00C63671"/>
    <w:rsid w:val="00C744EB"/>
    <w:rsid w:val="00C90702"/>
    <w:rsid w:val="00C917FF"/>
    <w:rsid w:val="00C9766A"/>
    <w:rsid w:val="00CB050F"/>
    <w:rsid w:val="00CB38EE"/>
    <w:rsid w:val="00CC4F39"/>
    <w:rsid w:val="00CC53B8"/>
    <w:rsid w:val="00CC60A8"/>
    <w:rsid w:val="00CD0445"/>
    <w:rsid w:val="00CD544C"/>
    <w:rsid w:val="00CD7374"/>
    <w:rsid w:val="00CF4256"/>
    <w:rsid w:val="00D04FE8"/>
    <w:rsid w:val="00D12971"/>
    <w:rsid w:val="00D176CF"/>
    <w:rsid w:val="00D17AD5"/>
    <w:rsid w:val="00D20E0C"/>
    <w:rsid w:val="00D22411"/>
    <w:rsid w:val="00D271E3"/>
    <w:rsid w:val="00D33DE2"/>
    <w:rsid w:val="00D469C4"/>
    <w:rsid w:val="00D47A80"/>
    <w:rsid w:val="00D65FC8"/>
    <w:rsid w:val="00D667EE"/>
    <w:rsid w:val="00D75B33"/>
    <w:rsid w:val="00D85807"/>
    <w:rsid w:val="00D87349"/>
    <w:rsid w:val="00D91EE9"/>
    <w:rsid w:val="00D9627A"/>
    <w:rsid w:val="00D97220"/>
    <w:rsid w:val="00DC541F"/>
    <w:rsid w:val="00DD4F79"/>
    <w:rsid w:val="00DE5B9B"/>
    <w:rsid w:val="00DE7082"/>
    <w:rsid w:val="00DF0CBE"/>
    <w:rsid w:val="00E0436B"/>
    <w:rsid w:val="00E05CE3"/>
    <w:rsid w:val="00E10438"/>
    <w:rsid w:val="00E1263E"/>
    <w:rsid w:val="00E148A4"/>
    <w:rsid w:val="00E14D47"/>
    <w:rsid w:val="00E1641C"/>
    <w:rsid w:val="00E23606"/>
    <w:rsid w:val="00E26708"/>
    <w:rsid w:val="00E34958"/>
    <w:rsid w:val="00E37AB0"/>
    <w:rsid w:val="00E56B90"/>
    <w:rsid w:val="00E56F96"/>
    <w:rsid w:val="00E7060F"/>
    <w:rsid w:val="00E71C39"/>
    <w:rsid w:val="00EA56E6"/>
    <w:rsid w:val="00EA694D"/>
    <w:rsid w:val="00EC1007"/>
    <w:rsid w:val="00EC335F"/>
    <w:rsid w:val="00EC48FB"/>
    <w:rsid w:val="00EC4CAB"/>
    <w:rsid w:val="00ED3965"/>
    <w:rsid w:val="00ED3CCE"/>
    <w:rsid w:val="00EE021E"/>
    <w:rsid w:val="00EE1450"/>
    <w:rsid w:val="00EE5B8A"/>
    <w:rsid w:val="00EF232A"/>
    <w:rsid w:val="00F05A69"/>
    <w:rsid w:val="00F229F3"/>
    <w:rsid w:val="00F24A88"/>
    <w:rsid w:val="00F31B2D"/>
    <w:rsid w:val="00F32C26"/>
    <w:rsid w:val="00F43FFD"/>
    <w:rsid w:val="00F44236"/>
    <w:rsid w:val="00F52517"/>
    <w:rsid w:val="00F65DE9"/>
    <w:rsid w:val="00F707B4"/>
    <w:rsid w:val="00F739AA"/>
    <w:rsid w:val="00F77DD1"/>
    <w:rsid w:val="00F86D3C"/>
    <w:rsid w:val="00FA57B2"/>
    <w:rsid w:val="00FB10D1"/>
    <w:rsid w:val="00FB509B"/>
    <w:rsid w:val="00FB7D16"/>
    <w:rsid w:val="00FC313E"/>
    <w:rsid w:val="00FC3D4B"/>
    <w:rsid w:val="00FC6312"/>
    <w:rsid w:val="00FD2DF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0" TargetMode="Externa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mcdanielwyman@aep.com"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aditi.upadhyay@lonestar-transmission.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Nihal.mohan@lonestar-transmission.com"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1697</Words>
  <Characters>11356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13027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2025-07-28T19:28:00Z</dcterms:created>
  <dcterms:modified xsi:type="dcterms:W3CDTF">2025-07-28T19:31:00Z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